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2DBA1" w14:textId="204433A5" w:rsidR="007479DB" w:rsidRPr="004727AA" w:rsidRDefault="00F60EFD" w:rsidP="00212EED">
      <w:pPr>
        <w:rPr>
          <w:b/>
        </w:rPr>
      </w:pPr>
      <w:r w:rsidRPr="00C646CB">
        <w:rPr>
          <w:b/>
        </w:rPr>
        <w:t xml:space="preserve">Příloha č. </w:t>
      </w:r>
      <w:r w:rsidR="00C646CB" w:rsidRPr="00C646CB">
        <w:rPr>
          <w:b/>
        </w:rPr>
        <w:t>13</w:t>
      </w:r>
      <w:r w:rsidR="0096181C" w:rsidRPr="00C646CB">
        <w:rPr>
          <w:b/>
        </w:rPr>
        <w:t xml:space="preserve"> – </w:t>
      </w:r>
      <w:r w:rsidR="004C69DB" w:rsidRPr="00C646CB">
        <w:rPr>
          <w:b/>
        </w:rPr>
        <w:t>Výpočet kompenzace</w:t>
      </w:r>
    </w:p>
    <w:p w14:paraId="5686F0CD" w14:textId="0061740C" w:rsidR="005B38B2" w:rsidRPr="004727AA" w:rsidRDefault="004C69DB"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sidRPr="004727AA">
        <w:rPr>
          <w:b/>
          <w:sz w:val="36"/>
          <w:szCs w:val="36"/>
        </w:rPr>
        <w:t>VÝPOČET KOMPENZACE</w:t>
      </w:r>
    </w:p>
    <w:p w14:paraId="11D0C23D" w14:textId="77777777" w:rsidR="005B38B2" w:rsidRPr="004727AA" w:rsidRDefault="005B38B2" w:rsidP="005B38B2">
      <w:pPr>
        <w:pStyle w:val="Bezmezer"/>
        <w:jc w:val="both"/>
      </w:pPr>
    </w:p>
    <w:p w14:paraId="65FD8635" w14:textId="65E4EA51" w:rsidR="004C69DB" w:rsidRPr="004727AA" w:rsidRDefault="004C69DB" w:rsidP="005B38B2">
      <w:pPr>
        <w:pStyle w:val="Bezmezer"/>
        <w:jc w:val="both"/>
      </w:pPr>
      <w:r w:rsidRPr="004727AA">
        <w:t xml:space="preserve">Součástí </w:t>
      </w:r>
      <w:r w:rsidR="00124ACA" w:rsidRPr="004727AA">
        <w:t>Zadávací dokumentace</w:t>
      </w:r>
      <w:r w:rsidRPr="004727AA">
        <w:t xml:space="preserve"> je elektronický výpočetní nástroj, který slouží ke kalkulaci </w:t>
      </w:r>
      <w:r w:rsidR="005D3E51" w:rsidRPr="004727AA">
        <w:t>N</w:t>
      </w:r>
      <w:r w:rsidRPr="004727AA">
        <w:t xml:space="preserve">abídkové ceny i následnému </w:t>
      </w:r>
      <w:r w:rsidR="00124ACA" w:rsidRPr="004727AA">
        <w:t xml:space="preserve">výpočtu </w:t>
      </w:r>
      <w:r w:rsidR="0016399B">
        <w:t>Cen</w:t>
      </w:r>
      <w:r w:rsidR="0016399B" w:rsidRPr="004727AA">
        <w:t xml:space="preserve"> </w:t>
      </w:r>
      <w:r w:rsidR="00124ACA" w:rsidRPr="004727AA">
        <w:t>ze</w:t>
      </w:r>
      <w:r w:rsidRPr="004727AA">
        <w:t xml:space="preserve"> Smlouvy s vybraným Dopravcem</w:t>
      </w:r>
      <w:r w:rsidR="00124ACA" w:rsidRPr="004727AA">
        <w:t xml:space="preserve"> (dále jen „Finanční model“)</w:t>
      </w:r>
      <w:r w:rsidRPr="004727AA">
        <w:t xml:space="preserve">. Údaje zadané Dopravcem </w:t>
      </w:r>
      <w:r w:rsidR="00124ACA" w:rsidRPr="004727AA">
        <w:t>do Finančního modelu jsou</w:t>
      </w:r>
      <w:r w:rsidRPr="004727AA">
        <w:t xml:space="preserve"> součást</w:t>
      </w:r>
      <w:r w:rsidR="00124ACA" w:rsidRPr="004727AA">
        <w:t>í</w:t>
      </w:r>
      <w:r w:rsidRPr="004727AA">
        <w:t xml:space="preserve"> Nabídky</w:t>
      </w:r>
      <w:r w:rsidR="00124ACA" w:rsidRPr="004727AA">
        <w:t>, využity však jsou</w:t>
      </w:r>
      <w:r w:rsidRPr="004727AA">
        <w:t xml:space="preserve"> </w:t>
      </w:r>
      <w:r w:rsidR="00124ACA" w:rsidRPr="004727AA">
        <w:t>také</w:t>
      </w:r>
      <w:r w:rsidRPr="004727AA">
        <w:t xml:space="preserve"> k návazným výpočtům, zohledňujícím pro každý rok běhu Smlouvy:</w:t>
      </w:r>
    </w:p>
    <w:p w14:paraId="1DA1031E" w14:textId="1CABAD0A" w:rsidR="004C69DB" w:rsidRPr="004727AA" w:rsidRDefault="005D3E51" w:rsidP="00E23998">
      <w:pPr>
        <w:pStyle w:val="Bezmezer"/>
        <w:numPr>
          <w:ilvl w:val="0"/>
          <w:numId w:val="3"/>
        </w:numPr>
        <w:jc w:val="both"/>
      </w:pPr>
      <w:r w:rsidRPr="004727AA">
        <w:t>Indexaci C</w:t>
      </w:r>
      <w:r w:rsidR="004C69DB" w:rsidRPr="004727AA">
        <w:t>enotvorných položek v průběhu Smlouvy</w:t>
      </w:r>
      <w:r w:rsidR="00124ACA" w:rsidRPr="004727AA">
        <w:t>;</w:t>
      </w:r>
    </w:p>
    <w:p w14:paraId="6D4FE9C2" w14:textId="2E7B71E1" w:rsidR="004C69DB" w:rsidRPr="004727AA" w:rsidRDefault="005D3E51" w:rsidP="00E23998">
      <w:pPr>
        <w:pStyle w:val="Bezmezer"/>
        <w:numPr>
          <w:ilvl w:val="0"/>
          <w:numId w:val="3"/>
        </w:numPr>
        <w:jc w:val="both"/>
      </w:pPr>
      <w:r w:rsidRPr="004727AA">
        <w:t>Doplnění C</w:t>
      </w:r>
      <w:r w:rsidR="004C69DB" w:rsidRPr="004727AA">
        <w:t>enotvorných položek, které jsou předjímány Smlouvou, avšak jejich výše není známa ke dni podání Nabídky</w:t>
      </w:r>
      <w:r w:rsidR="00124ACA" w:rsidRPr="004727AA">
        <w:t>;</w:t>
      </w:r>
    </w:p>
    <w:p w14:paraId="3BA1E992" w14:textId="2F6C6E3F" w:rsidR="004C69DB" w:rsidRPr="004727AA" w:rsidRDefault="004C69DB" w:rsidP="00E23998">
      <w:pPr>
        <w:pStyle w:val="Bezmezer"/>
        <w:numPr>
          <w:ilvl w:val="0"/>
          <w:numId w:val="3"/>
        </w:numPr>
        <w:jc w:val="both"/>
      </w:pPr>
      <w:r w:rsidRPr="004727AA">
        <w:t xml:space="preserve">Odchylku </w:t>
      </w:r>
      <w:r w:rsidR="007F1A4E" w:rsidRPr="004727AA">
        <w:t>každoroční O</w:t>
      </w:r>
      <w:r w:rsidRPr="004727AA">
        <w:t xml:space="preserve">bjednávky od </w:t>
      </w:r>
      <w:r w:rsidR="005D3E51" w:rsidRPr="004727AA">
        <w:t>V</w:t>
      </w:r>
      <w:r w:rsidR="00124ACA" w:rsidRPr="004727AA">
        <w:t>ýchozího dopravní</w:t>
      </w:r>
      <w:r w:rsidR="005D3E51" w:rsidRPr="004727AA">
        <w:t>ho</w:t>
      </w:r>
      <w:r w:rsidR="00124ACA" w:rsidRPr="004727AA">
        <w:t xml:space="preserve"> výkon</w:t>
      </w:r>
      <w:r w:rsidR="005D3E51" w:rsidRPr="004727AA">
        <w:t xml:space="preserve">u či Výchozího počtu </w:t>
      </w:r>
      <w:r w:rsidR="00273FB1" w:rsidRPr="004727AA">
        <w:t>vlakových jednotek</w:t>
      </w:r>
      <w:r w:rsidR="00124ACA" w:rsidRPr="004727AA">
        <w:t>;</w:t>
      </w:r>
    </w:p>
    <w:p w14:paraId="3635E9A4" w14:textId="180E7F1A" w:rsidR="004C69DB" w:rsidRPr="004727AA" w:rsidRDefault="004C69DB" w:rsidP="00E23998">
      <w:pPr>
        <w:pStyle w:val="Bezmezer"/>
        <w:numPr>
          <w:ilvl w:val="0"/>
          <w:numId w:val="3"/>
        </w:numPr>
        <w:jc w:val="both"/>
      </w:pPr>
      <w:r w:rsidRPr="004727AA">
        <w:t xml:space="preserve">Vyúčtování </w:t>
      </w:r>
      <w:r w:rsidR="005D3E51" w:rsidRPr="004727AA">
        <w:t>S</w:t>
      </w:r>
      <w:r w:rsidRPr="004727AA">
        <w:t xml:space="preserve">kutečnosti vůči </w:t>
      </w:r>
      <w:r w:rsidR="005D3E51" w:rsidRPr="004727AA">
        <w:t>O</w:t>
      </w:r>
      <w:r w:rsidRPr="004727AA">
        <w:t>bjednávce</w:t>
      </w:r>
      <w:r w:rsidR="00124ACA" w:rsidRPr="004727AA">
        <w:t xml:space="preserve"> </w:t>
      </w:r>
      <w:r w:rsidR="007F1A4E" w:rsidRPr="004727AA">
        <w:t xml:space="preserve">za uplynulé období </w:t>
      </w:r>
      <w:r w:rsidR="005D3E51" w:rsidRPr="004727AA">
        <w:t>Jízdního řádu</w:t>
      </w:r>
      <w:r w:rsidR="00124ACA" w:rsidRPr="004727AA">
        <w:t>.</w:t>
      </w:r>
    </w:p>
    <w:p w14:paraId="2CFF2734" w14:textId="77777777" w:rsidR="004C69DB" w:rsidRPr="004727AA" w:rsidRDefault="004C69DB" w:rsidP="005B38B2">
      <w:pPr>
        <w:pStyle w:val="Bezmezer"/>
        <w:jc w:val="both"/>
      </w:pPr>
    </w:p>
    <w:p w14:paraId="0D9BC3CD" w14:textId="6BE0A204" w:rsidR="005B38B2" w:rsidRPr="004727AA" w:rsidRDefault="00124ACA" w:rsidP="005B38B2">
      <w:pPr>
        <w:pStyle w:val="Bezmezer"/>
        <w:jc w:val="both"/>
      </w:pPr>
      <w:r w:rsidRPr="004727AA">
        <w:t xml:space="preserve">Tento dokument vysvětluje nastavení Finančního modelu, způsob </w:t>
      </w:r>
      <w:r w:rsidR="005D3E51" w:rsidRPr="004727AA">
        <w:t>ovládání modelu ze strany</w:t>
      </w:r>
      <w:r w:rsidRPr="004727AA">
        <w:t xml:space="preserve"> Objednatel</w:t>
      </w:r>
      <w:r w:rsidR="005D3E51" w:rsidRPr="004727AA">
        <w:t>e</w:t>
      </w:r>
      <w:r w:rsidRPr="004727AA">
        <w:t xml:space="preserve"> i Dopravce a </w:t>
      </w:r>
      <w:r w:rsidR="007F1A4E" w:rsidRPr="004727AA">
        <w:t>definuje</w:t>
      </w:r>
      <w:r w:rsidR="005D3E51" w:rsidRPr="004727AA">
        <w:t xml:space="preserve"> </w:t>
      </w:r>
      <w:r w:rsidRPr="004727AA">
        <w:t xml:space="preserve">vzorce </w:t>
      </w:r>
      <w:r w:rsidR="005D3E51" w:rsidRPr="004727AA">
        <w:t xml:space="preserve">použité ve Finančním modelu </w:t>
      </w:r>
      <w:r w:rsidRPr="004727AA">
        <w:t xml:space="preserve">pro výpočet </w:t>
      </w:r>
      <w:r w:rsidR="00586148">
        <w:t>Skutečné k</w:t>
      </w:r>
      <w:r w:rsidRPr="004727AA">
        <w:t>ompenzace</w:t>
      </w:r>
      <w:r w:rsidR="005B38B2" w:rsidRPr="004727AA">
        <w:t>.</w:t>
      </w:r>
    </w:p>
    <w:p w14:paraId="28EAC463" w14:textId="132E3F5B" w:rsidR="002C066D" w:rsidRPr="004727AA" w:rsidRDefault="00EE198E" w:rsidP="00EE198E">
      <w:pPr>
        <w:pStyle w:val="Nadpis1"/>
      </w:pPr>
      <w:r w:rsidRPr="004727AA">
        <w:t>Finanční model</w:t>
      </w:r>
    </w:p>
    <w:p w14:paraId="70413988" w14:textId="19FE1F7D" w:rsidR="000C1FCD" w:rsidRPr="004727AA" w:rsidRDefault="000C1FCD" w:rsidP="000C1FCD">
      <w:r w:rsidRPr="00833ECC">
        <w:rPr>
          <w:b/>
        </w:rPr>
        <w:t>Finanční model</w:t>
      </w:r>
      <w:r w:rsidRPr="004727AA">
        <w:t xml:space="preserve"> je elektronický výpočetní nástroj, který slouží ke kalkulaci Nabídkové ceny i následnému výpočtu </w:t>
      </w:r>
      <w:r w:rsidR="0016399B">
        <w:t>Cen</w:t>
      </w:r>
      <w:r w:rsidR="0016399B" w:rsidRPr="004727AA">
        <w:t xml:space="preserve"> </w:t>
      </w:r>
      <w:r w:rsidRPr="004727AA">
        <w:t>ze Smlouvy s vybraným Dopravcem, v závislosti na vývoji Cenotvorných položek, odchylce Objednávky od Výchozího dopravního výkonu či Výchozího počtu vlakových jednotek a konečném vyúčtování Skutečnosti vůči Objednávce.</w:t>
      </w:r>
    </w:p>
    <w:p w14:paraId="6C17F2DF" w14:textId="124C5E70" w:rsidR="006266DF" w:rsidRDefault="006266DF" w:rsidP="000C1FCD">
      <w:r w:rsidRPr="004727AA">
        <w:t>Finanční model je vytvořen v prostředí MS Excel a skládá se ze vzájemně propojených listů. Umožňuje zadávání dat jak Objednatelem (oranžově vyznačené buňky), tak Dopravcem (žlutě vyznačené buňky). V různých fázích nabídkového řízení či běhu Smlouvy mohou být různé části Finančního modelu uzamčeny k úpravám i v oblastech zadávání dat, aby se předešlo záměrnému či nechtěnému přepisu hodnot.</w:t>
      </w:r>
    </w:p>
    <w:p w14:paraId="156F0F72" w14:textId="52EAE195" w:rsidR="006266DF" w:rsidRPr="004727AA" w:rsidRDefault="005554BD" w:rsidP="00B75E4D">
      <w:r w:rsidRPr="004727AA">
        <w:t>L</w:t>
      </w:r>
      <w:r w:rsidR="006266DF" w:rsidRPr="004727AA">
        <w:t xml:space="preserve">isty Finančního modelu jsou vyhotoveny ve standardní struktuře (výjimky z této struktury jsou </w:t>
      </w:r>
      <w:r w:rsidR="006266DF" w:rsidRPr="004727AA">
        <w:rPr>
          <w:rFonts w:ascii="Calibri" w:eastAsia="Times New Roman" w:hAnsi="Calibri" w:cs="Calibri"/>
          <w:bCs/>
          <w:color w:val="000000"/>
          <w:lang w:eastAsia="en-GB"/>
        </w:rPr>
        <w:t>uvedeny</w:t>
      </w:r>
      <w:r w:rsidR="006266DF" w:rsidRPr="004727AA">
        <w:t xml:space="preserve"> dále):</w:t>
      </w:r>
    </w:p>
    <w:p w14:paraId="60F24197" w14:textId="09A80EE8" w:rsidR="006266DF" w:rsidRPr="004727AA" w:rsidRDefault="006266DF" w:rsidP="00E23998">
      <w:pPr>
        <w:pStyle w:val="Odstavecseseznamem"/>
        <w:numPr>
          <w:ilvl w:val="0"/>
          <w:numId w:val="10"/>
        </w:numPr>
      </w:pPr>
      <w:r w:rsidRPr="004727AA">
        <w:t xml:space="preserve">Řádky </w:t>
      </w:r>
      <w:r w:rsidR="00801395" w:rsidRPr="004727AA">
        <w:t>definují</w:t>
      </w:r>
      <w:r w:rsidRPr="004727AA">
        <w:t xml:space="preserve"> </w:t>
      </w:r>
      <w:r w:rsidRPr="00833ECC">
        <w:rPr>
          <w:b/>
        </w:rPr>
        <w:t>Cenotvorné položky</w:t>
      </w:r>
      <w:r w:rsidRPr="004727AA">
        <w:t xml:space="preserve"> (v buňkách A3:</w:t>
      </w:r>
      <w:del w:id="0" w:author="Richard Volín" w:date="2020-06-26T15:03:00Z">
        <w:r w:rsidRPr="004727AA">
          <w:delText>D23</w:delText>
        </w:r>
      </w:del>
      <w:ins w:id="1" w:author="Richard Volín" w:date="2020-06-26T15:03:00Z">
        <w:r w:rsidRPr="004727AA">
          <w:t>D2</w:t>
        </w:r>
        <w:r w:rsidR="0084608F">
          <w:t>2</w:t>
        </w:r>
      </w:ins>
      <w:r w:rsidRPr="004727AA">
        <w:t xml:space="preserve">) </w:t>
      </w:r>
    </w:p>
    <w:p w14:paraId="32E40D8C" w14:textId="3DE46821" w:rsidR="006266DF" w:rsidRPr="004727AA" w:rsidRDefault="006266DF" w:rsidP="00E23998">
      <w:pPr>
        <w:pStyle w:val="Odstavecseseznamem"/>
        <w:numPr>
          <w:ilvl w:val="0"/>
          <w:numId w:val="10"/>
        </w:numPr>
      </w:pPr>
      <w:r w:rsidRPr="004727AA">
        <w:t xml:space="preserve">Sloupce </w:t>
      </w:r>
      <w:r w:rsidR="00801395" w:rsidRPr="004727AA">
        <w:t>definují jednotlivá období</w:t>
      </w:r>
      <w:r w:rsidR="0099613B" w:rsidRPr="004727AA">
        <w:t xml:space="preserve"> platnosti</w:t>
      </w:r>
      <w:r w:rsidR="00801395" w:rsidRPr="004727AA">
        <w:t xml:space="preserve"> </w:t>
      </w:r>
      <w:r w:rsidR="00801395" w:rsidRPr="00833ECC">
        <w:rPr>
          <w:b/>
        </w:rPr>
        <w:t>Jízdního řádu</w:t>
      </w:r>
      <w:r w:rsidR="00801395" w:rsidRPr="004727AA">
        <w:t xml:space="preserve"> (v buňkách E2:</w:t>
      </w:r>
      <w:r w:rsidR="001F66F5">
        <w:t>U</w:t>
      </w:r>
      <w:r w:rsidR="00801395" w:rsidRPr="004727AA">
        <w:t xml:space="preserve">2) </w:t>
      </w:r>
      <w:r w:rsidRPr="004727AA">
        <w:t xml:space="preserve">  </w:t>
      </w:r>
    </w:p>
    <w:p w14:paraId="36E4B91F" w14:textId="0F508A17" w:rsidR="00801395" w:rsidRPr="004727AA" w:rsidRDefault="0016399B" w:rsidP="00801395">
      <w:r>
        <w:rPr>
          <w:b/>
        </w:rPr>
        <w:t>Cena</w:t>
      </w:r>
      <w:r w:rsidRPr="004727AA">
        <w:t xml:space="preserve"> </w:t>
      </w:r>
      <w:r w:rsidR="00801395" w:rsidRPr="004727AA">
        <w:t xml:space="preserve">(v buňkách </w:t>
      </w:r>
      <w:del w:id="2" w:author="Richard Volín" w:date="2020-06-26T15:03:00Z">
        <w:r w:rsidR="00E361DE">
          <w:delText>G</w:delText>
        </w:r>
        <w:r w:rsidR="00801395" w:rsidRPr="004727AA">
          <w:delText>24:</w:delText>
        </w:r>
        <w:r w:rsidR="00E361DE">
          <w:delText>U</w:delText>
        </w:r>
        <w:r w:rsidR="00801395" w:rsidRPr="004727AA">
          <w:delText>24</w:delText>
        </w:r>
      </w:del>
      <w:ins w:id="3" w:author="Richard Volín" w:date="2020-06-26T15:03:00Z">
        <w:r w:rsidR="00E361DE">
          <w:t>G</w:t>
        </w:r>
        <w:r w:rsidR="00801395" w:rsidRPr="004727AA">
          <w:t>2</w:t>
        </w:r>
        <w:r w:rsidR="004A5D6F">
          <w:t>3</w:t>
        </w:r>
        <w:r w:rsidR="00801395" w:rsidRPr="004727AA">
          <w:t>:</w:t>
        </w:r>
        <w:r w:rsidR="00E361DE">
          <w:t>U</w:t>
        </w:r>
        <w:r w:rsidR="00801395" w:rsidRPr="004727AA">
          <w:t>2</w:t>
        </w:r>
        <w:r w:rsidR="004A5D6F">
          <w:t>3</w:t>
        </w:r>
      </w:ins>
      <w:r w:rsidR="00801395" w:rsidRPr="004727AA">
        <w:t xml:space="preserve">) je počítána jako součet Cenotvorných položek příslušného období Jízdního řádu. Typy </w:t>
      </w:r>
      <w:r>
        <w:t>Cen</w:t>
      </w:r>
      <w:r w:rsidRPr="004727AA">
        <w:t xml:space="preserve"> </w:t>
      </w:r>
      <w:r w:rsidR="00801395" w:rsidRPr="004727AA">
        <w:t>se odlišují na jednotlivých listech.</w:t>
      </w:r>
    </w:p>
    <w:p w14:paraId="218371D4" w14:textId="5ECA3674" w:rsidR="005554BD" w:rsidRPr="004727AA" w:rsidRDefault="00801395" w:rsidP="00B75E4D">
      <w:r w:rsidRPr="00833ECC">
        <w:rPr>
          <w:b/>
        </w:rPr>
        <w:t xml:space="preserve">Jednotková </w:t>
      </w:r>
      <w:r w:rsidR="0016399B">
        <w:rPr>
          <w:b/>
        </w:rPr>
        <w:t>cena</w:t>
      </w:r>
      <w:r w:rsidR="0016399B" w:rsidRPr="004727AA">
        <w:t xml:space="preserve"> </w:t>
      </w:r>
      <w:r w:rsidR="005554BD" w:rsidRPr="004727AA">
        <w:t xml:space="preserve">(v buňkách </w:t>
      </w:r>
      <w:del w:id="4" w:author="Richard Volín" w:date="2020-06-26T15:03:00Z">
        <w:r w:rsidR="003D12A0">
          <w:delText>G</w:delText>
        </w:r>
        <w:r w:rsidR="005554BD" w:rsidRPr="004727AA">
          <w:delText>26:</w:delText>
        </w:r>
        <w:r w:rsidR="003D12A0">
          <w:delText>U</w:delText>
        </w:r>
        <w:r w:rsidR="005554BD" w:rsidRPr="004727AA">
          <w:delText>26</w:delText>
        </w:r>
      </w:del>
      <w:ins w:id="5" w:author="Richard Volín" w:date="2020-06-26T15:03:00Z">
        <w:r w:rsidR="003D12A0">
          <w:t>G</w:t>
        </w:r>
        <w:r w:rsidR="005554BD" w:rsidRPr="004727AA">
          <w:t>2</w:t>
        </w:r>
        <w:r w:rsidR="004A5D6F">
          <w:t>5</w:t>
        </w:r>
        <w:r w:rsidR="005554BD" w:rsidRPr="004727AA">
          <w:t>:</w:t>
        </w:r>
        <w:r w:rsidR="003D12A0">
          <w:t>U</w:t>
        </w:r>
        <w:r w:rsidR="005554BD" w:rsidRPr="004727AA">
          <w:t>2</w:t>
        </w:r>
        <w:r w:rsidR="004A5D6F">
          <w:t>5</w:t>
        </w:r>
      </w:ins>
      <w:r w:rsidR="005554BD" w:rsidRPr="004727AA">
        <w:t xml:space="preserve">) </w:t>
      </w:r>
      <w:r w:rsidRPr="004727AA">
        <w:t xml:space="preserve">je počítána jako podíl </w:t>
      </w:r>
      <w:r w:rsidR="0016399B">
        <w:t>Ceny</w:t>
      </w:r>
      <w:r w:rsidR="0016399B" w:rsidRPr="004727AA">
        <w:t xml:space="preserve"> </w:t>
      </w:r>
      <w:r w:rsidR="00944A06" w:rsidRPr="004727AA">
        <w:t xml:space="preserve">(v buňkách </w:t>
      </w:r>
      <w:del w:id="6" w:author="Richard Volín" w:date="2020-06-26T15:03:00Z">
        <w:r w:rsidR="003D12A0">
          <w:delText>G</w:delText>
        </w:r>
        <w:r w:rsidR="00944A06" w:rsidRPr="004727AA">
          <w:delText>24:</w:delText>
        </w:r>
        <w:r w:rsidR="003D12A0">
          <w:delText>U</w:delText>
        </w:r>
        <w:r w:rsidR="00944A06" w:rsidRPr="004727AA">
          <w:delText>24</w:delText>
        </w:r>
      </w:del>
      <w:ins w:id="7" w:author="Richard Volín" w:date="2020-06-26T15:03:00Z">
        <w:r w:rsidR="003D12A0">
          <w:t>G</w:t>
        </w:r>
        <w:r w:rsidR="00944A06" w:rsidRPr="004727AA">
          <w:t>2</w:t>
        </w:r>
        <w:r w:rsidR="004A5D6F">
          <w:t>3</w:t>
        </w:r>
        <w:r w:rsidR="00944A06" w:rsidRPr="004727AA">
          <w:t>:</w:t>
        </w:r>
        <w:r w:rsidR="003D12A0">
          <w:t>U</w:t>
        </w:r>
        <w:r w:rsidR="00944A06" w:rsidRPr="004727AA">
          <w:t>2</w:t>
        </w:r>
        <w:r w:rsidR="004A5D6F">
          <w:t>3</w:t>
        </w:r>
      </w:ins>
      <w:r w:rsidR="00944A06" w:rsidRPr="004727AA">
        <w:t xml:space="preserve">) </w:t>
      </w:r>
      <w:r w:rsidRPr="004727AA">
        <w:t>a Dopravního výkonu</w:t>
      </w:r>
      <w:r w:rsidR="005554BD" w:rsidRPr="004727AA">
        <w:t xml:space="preserve"> (v buňkách </w:t>
      </w:r>
      <w:del w:id="8" w:author="Richard Volín" w:date="2020-06-26T15:03:00Z">
        <w:r w:rsidR="003D12A0">
          <w:delText>G</w:delText>
        </w:r>
        <w:r w:rsidR="005554BD" w:rsidRPr="004727AA">
          <w:delText>25:</w:delText>
        </w:r>
        <w:r w:rsidR="003D12A0">
          <w:delText>U</w:delText>
        </w:r>
        <w:r w:rsidR="005554BD" w:rsidRPr="004727AA">
          <w:delText>25</w:delText>
        </w:r>
      </w:del>
      <w:ins w:id="9" w:author="Richard Volín" w:date="2020-06-26T15:03:00Z">
        <w:r w:rsidR="003D12A0">
          <w:t>G</w:t>
        </w:r>
        <w:r w:rsidR="005554BD" w:rsidRPr="004727AA">
          <w:t>2</w:t>
        </w:r>
        <w:r w:rsidR="004A5D6F">
          <w:t>4</w:t>
        </w:r>
        <w:r w:rsidR="005554BD" w:rsidRPr="004727AA">
          <w:t>:</w:t>
        </w:r>
        <w:r w:rsidR="003D12A0">
          <w:t>U</w:t>
        </w:r>
        <w:r w:rsidR="005554BD" w:rsidRPr="004727AA">
          <w:t>2</w:t>
        </w:r>
        <w:r w:rsidR="004A5D6F">
          <w:t>4</w:t>
        </w:r>
      </w:ins>
      <w:r w:rsidR="005554BD" w:rsidRPr="004727AA">
        <w:t xml:space="preserve">). Typy jednotkové </w:t>
      </w:r>
      <w:r w:rsidR="0016399B">
        <w:t>ceny</w:t>
      </w:r>
      <w:r w:rsidR="0016399B" w:rsidRPr="004727AA">
        <w:t xml:space="preserve"> </w:t>
      </w:r>
      <w:r w:rsidR="005554BD" w:rsidRPr="004727AA">
        <w:t>se odlišují na jednotlivých listech.</w:t>
      </w:r>
      <w:r w:rsidR="008546C5">
        <w:t xml:space="preserve"> Jednotkové ceny mají jen informativní charakter; do výpočtů vždy vstupují ceny vyjádřené absolutně.</w:t>
      </w:r>
    </w:p>
    <w:p w14:paraId="0B35A515" w14:textId="7352DB30" w:rsidR="005554BD" w:rsidRPr="004727AA" w:rsidRDefault="005554BD" w:rsidP="00767DED">
      <w:r w:rsidRPr="00833ECC">
        <w:rPr>
          <w:b/>
        </w:rPr>
        <w:lastRenderedPageBreak/>
        <w:t xml:space="preserve">Jednotková </w:t>
      </w:r>
      <w:r w:rsidR="0016399B">
        <w:rPr>
          <w:b/>
        </w:rPr>
        <w:t>cena z</w:t>
      </w:r>
      <w:r w:rsidRPr="00833ECC">
        <w:rPr>
          <w:b/>
        </w:rPr>
        <w:t xml:space="preserve">a </w:t>
      </w:r>
      <w:r w:rsidR="00944A06" w:rsidRPr="00833ECC">
        <w:rPr>
          <w:b/>
        </w:rPr>
        <w:t>V</w:t>
      </w:r>
      <w:r w:rsidRPr="00833ECC">
        <w:rPr>
          <w:b/>
        </w:rPr>
        <w:t>ýkon</w:t>
      </w:r>
      <w:r w:rsidRPr="004727AA">
        <w:t xml:space="preserve"> (v buňkách </w:t>
      </w:r>
      <w:del w:id="10" w:author="Richard Volín" w:date="2020-06-26T15:03:00Z">
        <w:r w:rsidR="00520D55">
          <w:delText>G</w:delText>
        </w:r>
        <w:r w:rsidRPr="004727AA">
          <w:delText>27:</w:delText>
        </w:r>
        <w:r w:rsidR="00520D55">
          <w:delText>U</w:delText>
        </w:r>
        <w:r w:rsidRPr="004727AA">
          <w:delText>27</w:delText>
        </w:r>
      </w:del>
      <w:ins w:id="11" w:author="Richard Volín" w:date="2020-06-26T15:03:00Z">
        <w:r w:rsidR="00520D55">
          <w:t>G</w:t>
        </w:r>
        <w:r w:rsidRPr="004727AA">
          <w:t>2</w:t>
        </w:r>
        <w:r w:rsidR="00142962">
          <w:t>6</w:t>
        </w:r>
        <w:r w:rsidRPr="004727AA">
          <w:t>:</w:t>
        </w:r>
        <w:r w:rsidR="00520D55">
          <w:t>U</w:t>
        </w:r>
        <w:r w:rsidRPr="004727AA">
          <w:t>2</w:t>
        </w:r>
        <w:r w:rsidR="00142962">
          <w:t>6</w:t>
        </w:r>
      </w:ins>
      <w:r w:rsidRPr="004727AA">
        <w:t xml:space="preserve">) je počítána </w:t>
      </w:r>
      <w:r w:rsidR="00944A06" w:rsidRPr="004727AA">
        <w:t xml:space="preserve">jako podíl </w:t>
      </w:r>
      <w:r w:rsidRPr="004727AA">
        <w:t>Cenotvorných položek</w:t>
      </w:r>
      <w:r w:rsidR="00944A06">
        <w:t xml:space="preserve"> přiřazených</w:t>
      </w:r>
      <w:r w:rsidRPr="004727AA">
        <w:t xml:space="preserve"> na Výkon</w:t>
      </w:r>
      <w:r w:rsidR="00944A06">
        <w:t xml:space="preserve"> (viz níže) </w:t>
      </w:r>
      <w:r w:rsidR="00944A06" w:rsidRPr="00944A06">
        <w:t xml:space="preserve">a Dopravního výkonu (v buňkách </w:t>
      </w:r>
      <w:del w:id="12" w:author="Richard Volín" w:date="2020-06-26T15:03:00Z">
        <w:r w:rsidR="00520D55">
          <w:delText>G</w:delText>
        </w:r>
        <w:r w:rsidR="00944A06" w:rsidRPr="00944A06">
          <w:delText>25:</w:delText>
        </w:r>
        <w:r w:rsidR="00520D55">
          <w:delText>U</w:delText>
        </w:r>
        <w:r w:rsidR="00944A06" w:rsidRPr="00944A06">
          <w:delText>25</w:delText>
        </w:r>
      </w:del>
      <w:ins w:id="13" w:author="Richard Volín" w:date="2020-06-26T15:03:00Z">
        <w:r w:rsidR="00520D55">
          <w:t>G</w:t>
        </w:r>
        <w:r w:rsidR="00944A06" w:rsidRPr="00944A06">
          <w:t>2</w:t>
        </w:r>
        <w:r w:rsidR="00142962">
          <w:t>4</w:t>
        </w:r>
        <w:r w:rsidR="00944A06" w:rsidRPr="00944A06">
          <w:t>:</w:t>
        </w:r>
        <w:r w:rsidR="00520D55">
          <w:t>U</w:t>
        </w:r>
        <w:r w:rsidR="00944A06" w:rsidRPr="00944A06">
          <w:t>2</w:t>
        </w:r>
        <w:r w:rsidR="00142962">
          <w:t>4</w:t>
        </w:r>
      </w:ins>
      <w:r w:rsidR="00944A06" w:rsidRPr="00944A06">
        <w:t>)</w:t>
      </w:r>
      <w:r w:rsidR="00E4386C" w:rsidRPr="004727AA">
        <w:t>.</w:t>
      </w:r>
      <w:r w:rsidR="00944A06">
        <w:t xml:space="preserve"> </w:t>
      </w:r>
      <w:r w:rsidR="00944A06" w:rsidRPr="00944A06">
        <w:t xml:space="preserve">Typy </w:t>
      </w:r>
      <w:r w:rsidR="0016399B" w:rsidRPr="00944A06">
        <w:t>jednotkov</w:t>
      </w:r>
      <w:r w:rsidR="0016399B">
        <w:t>ých</w:t>
      </w:r>
      <w:r w:rsidR="0016399B" w:rsidRPr="00944A06">
        <w:t xml:space="preserve"> </w:t>
      </w:r>
      <w:r w:rsidR="0016399B">
        <w:t>cen z</w:t>
      </w:r>
      <w:r w:rsidR="00944A06">
        <w:t xml:space="preserve">a Výkon </w:t>
      </w:r>
      <w:r w:rsidR="00944A06" w:rsidRPr="00944A06">
        <w:t>se odlišují na jednotlivých listech.</w:t>
      </w:r>
    </w:p>
    <w:p w14:paraId="1AE272D6" w14:textId="4CAFB89F" w:rsidR="00D62634" w:rsidRPr="004727AA" w:rsidRDefault="00D62634" w:rsidP="005554BD">
      <w:r w:rsidRPr="00833ECC">
        <w:rPr>
          <w:b/>
        </w:rPr>
        <w:t>Součet Cenotvorných položek</w:t>
      </w:r>
      <w:r w:rsidRPr="004727AA">
        <w:t xml:space="preserve"> (v buňkách </w:t>
      </w:r>
      <w:r w:rsidR="00336A20">
        <w:t>V</w:t>
      </w:r>
      <w:r w:rsidRPr="004727AA">
        <w:t>3:</w:t>
      </w:r>
      <w:del w:id="14" w:author="Richard Volín" w:date="2020-06-26T15:03:00Z">
        <w:r w:rsidR="00336A20">
          <w:delText>V</w:delText>
        </w:r>
        <w:r w:rsidRPr="004727AA">
          <w:delText>23</w:delText>
        </w:r>
      </w:del>
      <w:ins w:id="15" w:author="Richard Volín" w:date="2020-06-26T15:03:00Z">
        <w:r w:rsidR="00336A20">
          <w:t>V</w:t>
        </w:r>
        <w:r w:rsidRPr="004727AA">
          <w:t>2</w:t>
        </w:r>
        <w:r w:rsidR="00EE72A0">
          <w:t>2</w:t>
        </w:r>
      </w:ins>
      <w:r w:rsidRPr="004727AA">
        <w:t xml:space="preserve">) vyjadřuje celkovou výši Cenotvorných položek za Dobu </w:t>
      </w:r>
      <w:r w:rsidR="006D3A70" w:rsidRPr="004727AA">
        <w:t>p</w:t>
      </w:r>
      <w:r w:rsidRPr="004727AA">
        <w:t>lnění Smlouvy.</w:t>
      </w:r>
    </w:p>
    <w:p w14:paraId="15098B97" w14:textId="0C4A9317" w:rsidR="00D62634" w:rsidRPr="004727AA" w:rsidRDefault="00D62634" w:rsidP="005554BD">
      <w:r w:rsidRPr="00833ECC">
        <w:rPr>
          <w:b/>
        </w:rPr>
        <w:t>Průměr Cenotvorných položek</w:t>
      </w:r>
      <w:r w:rsidRPr="004727AA">
        <w:t xml:space="preserve"> (v buňkách </w:t>
      </w:r>
      <w:r w:rsidR="00336A20">
        <w:t>W</w:t>
      </w:r>
      <w:r w:rsidRPr="004727AA">
        <w:t>3:</w:t>
      </w:r>
      <w:del w:id="16" w:author="Richard Volín" w:date="2020-06-26T15:03:00Z">
        <w:r w:rsidR="00336A20">
          <w:delText>W</w:delText>
        </w:r>
        <w:r w:rsidRPr="004727AA">
          <w:delText>23</w:delText>
        </w:r>
      </w:del>
      <w:ins w:id="17" w:author="Richard Volín" w:date="2020-06-26T15:03:00Z">
        <w:r w:rsidR="00336A20">
          <w:t>W</w:t>
        </w:r>
        <w:r w:rsidRPr="004727AA">
          <w:t>2</w:t>
        </w:r>
        <w:r w:rsidR="00EE72A0">
          <w:t>2</w:t>
        </w:r>
      </w:ins>
      <w:r w:rsidRPr="004727AA">
        <w:t xml:space="preserve">) vyjadřuje aritmeticky průměrnou výši Cenotvorných položek za Dobu </w:t>
      </w:r>
      <w:r w:rsidR="006D3A70" w:rsidRPr="004727AA">
        <w:t>p</w:t>
      </w:r>
      <w:r w:rsidRPr="004727AA">
        <w:t>lnění Smlouvy.</w:t>
      </w:r>
    </w:p>
    <w:p w14:paraId="2583299A" w14:textId="23F99F57" w:rsidR="00D62634" w:rsidRPr="004727AA" w:rsidRDefault="00D62634" w:rsidP="00B75E4D">
      <w:r w:rsidRPr="00833ECC">
        <w:rPr>
          <w:b/>
        </w:rPr>
        <w:t>Přiřazení Cenotvorných položek</w:t>
      </w:r>
      <w:r w:rsidRPr="004727AA">
        <w:t xml:space="preserve"> (v buňkách </w:t>
      </w:r>
      <w:r w:rsidR="003D59CB">
        <w:t>X</w:t>
      </w:r>
      <w:r w:rsidRPr="004727AA">
        <w:t>3:</w:t>
      </w:r>
      <w:del w:id="18" w:author="Richard Volín" w:date="2020-06-26T15:03:00Z">
        <w:r w:rsidR="003D59CB">
          <w:delText>Z</w:delText>
        </w:r>
        <w:r w:rsidRPr="004727AA">
          <w:delText>23</w:delText>
        </w:r>
      </w:del>
      <w:ins w:id="19" w:author="Richard Volín" w:date="2020-06-26T15:03:00Z">
        <w:r w:rsidR="003D59CB">
          <w:t>Z</w:t>
        </w:r>
        <w:r w:rsidRPr="004727AA">
          <w:t>2</w:t>
        </w:r>
        <w:r w:rsidR="00EE72A0">
          <w:t>2</w:t>
        </w:r>
      </w:ins>
      <w:r w:rsidRPr="004727AA">
        <w:t xml:space="preserve">) vyjadřuje podíly, jakými je </w:t>
      </w:r>
      <w:r w:rsidR="00FE3339" w:rsidRPr="004727AA">
        <w:t xml:space="preserve">hodnota </w:t>
      </w:r>
      <w:r w:rsidRPr="004727AA">
        <w:t>dan</w:t>
      </w:r>
      <w:r w:rsidR="00FE3339" w:rsidRPr="004727AA">
        <w:t>é</w:t>
      </w:r>
      <w:r w:rsidRPr="004727AA">
        <w:t xml:space="preserve"> Cenotvorn</w:t>
      </w:r>
      <w:r w:rsidR="00FE3339" w:rsidRPr="004727AA">
        <w:t>é</w:t>
      </w:r>
      <w:r w:rsidRPr="004727AA">
        <w:t xml:space="preserve"> položka </w:t>
      </w:r>
      <w:r w:rsidR="006E4E51" w:rsidRPr="004727AA">
        <w:t>závislá</w:t>
      </w:r>
      <w:r w:rsidRPr="004727AA">
        <w:t xml:space="preserve"> na dopravní</w:t>
      </w:r>
      <w:r w:rsidR="000F0556">
        <w:t>m</w:t>
      </w:r>
      <w:r w:rsidRPr="004727AA">
        <w:t xml:space="preserve"> výkonu</w:t>
      </w:r>
      <w:r w:rsidR="00632155">
        <w:t xml:space="preserve"> a</w:t>
      </w:r>
      <w:r w:rsidRPr="004727AA">
        <w:t xml:space="preserve"> </w:t>
      </w:r>
      <w:r w:rsidR="006E4E51" w:rsidRPr="004727AA">
        <w:t xml:space="preserve">počtu </w:t>
      </w:r>
      <w:r w:rsidR="007F14CC" w:rsidRPr="004727AA">
        <w:t>vlakových jednotek</w:t>
      </w:r>
      <w:r w:rsidRPr="004727AA">
        <w:t xml:space="preserve">, případně zda je daná Cenotvorná položka </w:t>
      </w:r>
      <w:r w:rsidR="006E4E51" w:rsidRPr="004727AA">
        <w:t>neměnná</w:t>
      </w:r>
      <w:r w:rsidRPr="004727AA">
        <w:t>.</w:t>
      </w:r>
      <w:r w:rsidR="00E4386C" w:rsidRPr="004727AA">
        <w:t xml:space="preserve"> Přiřazení Cenotvorných položek ovlivňuje výpočet Objednávkové </w:t>
      </w:r>
      <w:r w:rsidR="0016399B">
        <w:t>ceny</w:t>
      </w:r>
      <w:r w:rsidR="0016399B" w:rsidRPr="004727AA">
        <w:t xml:space="preserve"> </w:t>
      </w:r>
      <w:r w:rsidR="00E4386C" w:rsidRPr="004727AA">
        <w:t xml:space="preserve">a Skutečné </w:t>
      </w:r>
      <w:r w:rsidR="0016399B">
        <w:t>ceny</w:t>
      </w:r>
      <w:r w:rsidR="00E4386C" w:rsidRPr="004727AA">
        <w:t>, využito je také k výpočtu Nabídkové ceny.</w:t>
      </w:r>
    </w:p>
    <w:p w14:paraId="3C0F2055" w14:textId="3A62991C" w:rsidR="00FE3339" w:rsidRPr="004727AA" w:rsidRDefault="00D62634" w:rsidP="00E23998">
      <w:pPr>
        <w:pStyle w:val="Odstavecseseznamem"/>
        <w:numPr>
          <w:ilvl w:val="0"/>
          <w:numId w:val="10"/>
        </w:numPr>
      </w:pPr>
      <w:r w:rsidRPr="004727AA">
        <w:t xml:space="preserve">Přiřazení položek na Výkon (v buňkách </w:t>
      </w:r>
      <w:r w:rsidR="003D59CB">
        <w:t>X</w:t>
      </w:r>
      <w:r w:rsidRPr="004727AA">
        <w:t>3:</w:t>
      </w:r>
      <w:del w:id="20" w:author="Richard Volín" w:date="2020-06-26T15:03:00Z">
        <w:r w:rsidR="003D59CB">
          <w:delText>X</w:delText>
        </w:r>
        <w:r w:rsidRPr="004727AA">
          <w:delText>23</w:delText>
        </w:r>
      </w:del>
      <w:ins w:id="21" w:author="Richard Volín" w:date="2020-06-26T15:03:00Z">
        <w:r w:rsidR="003D59CB">
          <w:t>X</w:t>
        </w:r>
        <w:r w:rsidRPr="004727AA">
          <w:t>2</w:t>
        </w:r>
        <w:r w:rsidR="00EE72A0">
          <w:t>2</w:t>
        </w:r>
      </w:ins>
      <w:r w:rsidRPr="004727AA">
        <w:t>) znamená, jakým podílem je Cenotvorná položka proměnná s Dopravním výkonem; tj. při změně (</w:t>
      </w:r>
      <w:r w:rsidR="00FE3339" w:rsidRPr="004727AA">
        <w:t>zvýšení</w:t>
      </w:r>
      <w:r w:rsidRPr="004727AA">
        <w:t xml:space="preserve"> </w:t>
      </w:r>
      <w:r w:rsidR="00FE3339" w:rsidRPr="004727AA">
        <w:t>či</w:t>
      </w:r>
      <w:r w:rsidRPr="004727AA">
        <w:t xml:space="preserve"> </w:t>
      </w:r>
      <w:r w:rsidR="00FE3339" w:rsidRPr="004727AA">
        <w:t>snížení</w:t>
      </w:r>
      <w:r w:rsidRPr="004727AA">
        <w:t>) Dopravního výkonu se změní přímo úměrně s</w:t>
      </w:r>
      <w:r w:rsidR="00FE3339" w:rsidRPr="004727AA">
        <w:t> </w:t>
      </w:r>
      <w:r w:rsidRPr="004727AA">
        <w:t>ním</w:t>
      </w:r>
      <w:r w:rsidR="00FE3339" w:rsidRPr="004727AA">
        <w:t>.</w:t>
      </w:r>
    </w:p>
    <w:p w14:paraId="61B32F23" w14:textId="73988C1A" w:rsidR="00FE3339" w:rsidRPr="004727AA" w:rsidRDefault="00FE3339" w:rsidP="00E23998">
      <w:pPr>
        <w:pStyle w:val="Odstavecseseznamem"/>
        <w:numPr>
          <w:ilvl w:val="0"/>
          <w:numId w:val="10"/>
        </w:numPr>
      </w:pPr>
      <w:r w:rsidRPr="004727AA">
        <w:t xml:space="preserve">Přiřazení položek na Vozidlo (v buňkách </w:t>
      </w:r>
      <w:r w:rsidR="003D59CB">
        <w:t>Y</w:t>
      </w:r>
      <w:r w:rsidRPr="004727AA">
        <w:t>3:</w:t>
      </w:r>
      <w:del w:id="22" w:author="Richard Volín" w:date="2020-06-26T15:03:00Z">
        <w:r w:rsidR="003D59CB">
          <w:delText>Y</w:delText>
        </w:r>
        <w:r w:rsidRPr="004727AA">
          <w:delText>23</w:delText>
        </w:r>
      </w:del>
      <w:ins w:id="23" w:author="Richard Volín" w:date="2020-06-26T15:03:00Z">
        <w:r w:rsidR="003D59CB">
          <w:t>Y</w:t>
        </w:r>
        <w:r w:rsidRPr="004727AA">
          <w:t>2</w:t>
        </w:r>
        <w:r w:rsidR="00EE72A0">
          <w:t>2</w:t>
        </w:r>
      </w:ins>
      <w:r w:rsidRPr="004727AA">
        <w:t>) znamená, jakým podílem je Cenotvorná položka proměnná s Počtem vlakových jednotek; tj. při změně (zvýšení či snížení) Počtu vlakových jednotek se změní přímo úměrně s ním.</w:t>
      </w:r>
    </w:p>
    <w:p w14:paraId="105E6A61" w14:textId="3E43C5D8" w:rsidR="002B0316" w:rsidRDefault="007F14CC" w:rsidP="00E23998">
      <w:pPr>
        <w:pStyle w:val="Odstavecseseznamem"/>
        <w:numPr>
          <w:ilvl w:val="0"/>
          <w:numId w:val="10"/>
        </w:numPr>
      </w:pPr>
      <w:r w:rsidRPr="004727AA">
        <w:t xml:space="preserve">Přiřazení položek na Fixní složku (v buňkách </w:t>
      </w:r>
      <w:r w:rsidR="002862C8">
        <w:t>Z</w:t>
      </w:r>
      <w:r w:rsidRPr="004727AA">
        <w:t>3:</w:t>
      </w:r>
      <w:del w:id="24" w:author="Richard Volín" w:date="2020-06-26T15:03:00Z">
        <w:r w:rsidR="002862C8">
          <w:delText>Z</w:delText>
        </w:r>
        <w:r w:rsidRPr="004727AA">
          <w:delText>23</w:delText>
        </w:r>
      </w:del>
      <w:ins w:id="25" w:author="Richard Volín" w:date="2020-06-26T15:03:00Z">
        <w:r w:rsidR="002862C8">
          <w:t>Z</w:t>
        </w:r>
        <w:r w:rsidRPr="004727AA">
          <w:t>2</w:t>
        </w:r>
        <w:r w:rsidR="00EE72A0">
          <w:t>2</w:t>
        </w:r>
      </w:ins>
      <w:r w:rsidRPr="004727AA">
        <w:t>) znamená, jakým podílem je Cenotvorná položka nezávislá na Dopravním výkonu a Počtu vlakových jednotek; tj. při jejich změně (zvýšení či snížení) zůstane v absolutní částce stejná.</w:t>
      </w:r>
      <w:r w:rsidR="00D62634" w:rsidRPr="004727AA">
        <w:t xml:space="preserve"> </w:t>
      </w:r>
    </w:p>
    <w:p w14:paraId="42E3F900" w14:textId="4909C7CF" w:rsidR="00243B47" w:rsidRDefault="00767DED" w:rsidP="00767DED">
      <w:r w:rsidRPr="00777F9A">
        <w:rPr>
          <w:b/>
        </w:rPr>
        <w:t>Meziroční rozdíl</w:t>
      </w:r>
      <w:r w:rsidR="00777F9A" w:rsidRPr="00777F9A">
        <w:rPr>
          <w:b/>
        </w:rPr>
        <w:t xml:space="preserve"> </w:t>
      </w:r>
      <w:r w:rsidR="00222113">
        <w:rPr>
          <w:b/>
        </w:rPr>
        <w:t>Výchozí ceny</w:t>
      </w:r>
      <w:r>
        <w:t xml:space="preserve"> (v buň</w:t>
      </w:r>
      <w:r w:rsidR="001829C7">
        <w:t>ce</w:t>
      </w:r>
      <w:r w:rsidR="00936C3A">
        <w:t xml:space="preserve"> </w:t>
      </w:r>
      <w:del w:id="26" w:author="Richard Volín" w:date="2020-06-26T15:03:00Z">
        <w:r w:rsidR="002862C8">
          <w:delText>AA</w:delText>
        </w:r>
        <w:r w:rsidR="00936C3A">
          <w:delText>24</w:delText>
        </w:r>
      </w:del>
      <w:ins w:id="27" w:author="Richard Volín" w:date="2020-06-26T15:03:00Z">
        <w:r w:rsidR="002862C8">
          <w:t>AA</w:t>
        </w:r>
        <w:r w:rsidR="00936C3A">
          <w:t>2</w:t>
        </w:r>
        <w:r w:rsidR="000F1916">
          <w:t>3</w:t>
        </w:r>
      </w:ins>
      <w:r>
        <w:t xml:space="preserve">) vyjadřuje maximálně dovolený růst či pokles </w:t>
      </w:r>
      <w:r w:rsidR="00936C3A">
        <w:t>Výchozí ceny</w:t>
      </w:r>
      <w:r>
        <w:t xml:space="preserve"> mezi dvěma sousedními obdobími Jízdního řádu. Meziroční rozdíl </w:t>
      </w:r>
      <w:r w:rsidR="00BF5ED0">
        <w:t>se</w:t>
      </w:r>
      <w:r>
        <w:t xml:space="preserve"> vztahuje pouze na Výchozí finanční </w:t>
      </w:r>
      <w:r w:rsidR="00C83835">
        <w:t>model.</w:t>
      </w:r>
      <w:r w:rsidR="00777F9A">
        <w:t xml:space="preserve"> Koeficient meziročního rozdílu stanovuje Objednatel.</w:t>
      </w:r>
      <w:r w:rsidR="002C1452">
        <w:t xml:space="preserve"> </w:t>
      </w:r>
    </w:p>
    <w:p w14:paraId="2CC0016B" w14:textId="469DDA7E" w:rsidR="00243B47" w:rsidRPr="004727AA" w:rsidRDefault="00243B47" w:rsidP="00C83835">
      <w:pPr>
        <w:sectPr w:rsidR="00243B47" w:rsidRPr="004727AA" w:rsidSect="003E68A5">
          <w:headerReference w:type="default" r:id="rId8"/>
          <w:footerReference w:type="default" r:id="rId9"/>
          <w:pgSz w:w="11906" w:h="16838"/>
          <w:pgMar w:top="1701" w:right="1418" w:bottom="1418" w:left="1418" w:header="709" w:footer="709" w:gutter="0"/>
          <w:cols w:space="708"/>
          <w:docGrid w:linePitch="360"/>
        </w:sectPr>
      </w:pPr>
    </w:p>
    <w:p w14:paraId="0FE4372B" w14:textId="17DDAC73" w:rsidR="002B0316" w:rsidRPr="004727AA" w:rsidRDefault="002B0316" w:rsidP="002B0316">
      <w:pPr>
        <w:rPr>
          <w:b/>
        </w:rPr>
      </w:pPr>
      <w:r w:rsidRPr="004727AA">
        <w:rPr>
          <w:b/>
        </w:rPr>
        <w:lastRenderedPageBreak/>
        <w:t>Tabulka 1: Cenotvorné položky a období Jízdního řádu</w:t>
      </w:r>
    </w:p>
    <w:tbl>
      <w:tblPr>
        <w:tblStyle w:val="Mkatabulky"/>
        <w:tblW w:w="0" w:type="auto"/>
        <w:tblLook w:val="04A0" w:firstRow="1" w:lastRow="0" w:firstColumn="1" w:lastColumn="0" w:noHBand="0" w:noVBand="1"/>
      </w:tblPr>
      <w:tblGrid>
        <w:gridCol w:w="1268"/>
        <w:gridCol w:w="3028"/>
        <w:gridCol w:w="1266"/>
        <w:gridCol w:w="2266"/>
        <w:gridCol w:w="1176"/>
        <w:gridCol w:w="1176"/>
        <w:gridCol w:w="1176"/>
        <w:gridCol w:w="1176"/>
        <w:gridCol w:w="1177"/>
      </w:tblGrid>
      <w:tr w:rsidR="002B0316" w:rsidRPr="004727AA" w14:paraId="1D934E5F" w14:textId="77777777" w:rsidTr="002B0316">
        <w:trPr>
          <w:trHeight w:val="300"/>
        </w:trPr>
        <w:tc>
          <w:tcPr>
            <w:tcW w:w="1268" w:type="dxa"/>
            <w:vMerge w:val="restart"/>
            <w:noWrap/>
            <w:vAlign w:val="bottom"/>
          </w:tcPr>
          <w:p w14:paraId="412514B5" w14:textId="77777777" w:rsidR="002B0316" w:rsidRPr="004727AA" w:rsidRDefault="002B0316" w:rsidP="002B0316">
            <w:r w:rsidRPr="004727AA">
              <w:t xml:space="preserve">Číslo Cenotvorné položky </w:t>
            </w:r>
            <w:r w:rsidRPr="004727AA">
              <w:rPr>
                <w:i/>
              </w:rPr>
              <w:t>i</w:t>
            </w:r>
          </w:p>
        </w:tc>
        <w:tc>
          <w:tcPr>
            <w:tcW w:w="3028" w:type="dxa"/>
            <w:vMerge w:val="restart"/>
            <w:noWrap/>
            <w:vAlign w:val="bottom"/>
          </w:tcPr>
          <w:p w14:paraId="46984469" w14:textId="77777777" w:rsidR="002B0316" w:rsidRPr="004727AA" w:rsidRDefault="002B0316" w:rsidP="002B0316">
            <w:r w:rsidRPr="004727AA">
              <w:t>Název Cenotvorné položky</w:t>
            </w:r>
          </w:p>
        </w:tc>
        <w:tc>
          <w:tcPr>
            <w:tcW w:w="1266" w:type="dxa"/>
            <w:vMerge w:val="restart"/>
            <w:noWrap/>
            <w:vAlign w:val="bottom"/>
          </w:tcPr>
          <w:p w14:paraId="5A85561F" w14:textId="77777777" w:rsidR="002B0316" w:rsidRPr="004727AA" w:rsidRDefault="002B0316" w:rsidP="002B0316">
            <w:r w:rsidRPr="004727AA">
              <w:t>Pod-číslo Cenotvorné položky</w:t>
            </w:r>
          </w:p>
        </w:tc>
        <w:tc>
          <w:tcPr>
            <w:tcW w:w="2266" w:type="dxa"/>
            <w:vMerge w:val="restart"/>
            <w:noWrap/>
            <w:vAlign w:val="bottom"/>
          </w:tcPr>
          <w:p w14:paraId="4845C545" w14:textId="77777777" w:rsidR="002B0316" w:rsidRPr="004727AA" w:rsidRDefault="002B0316" w:rsidP="002B0316">
            <w:r w:rsidRPr="004727AA">
              <w:t>Název rozdělené Cenotvorné položky</w:t>
            </w:r>
          </w:p>
        </w:tc>
        <w:tc>
          <w:tcPr>
            <w:tcW w:w="5881" w:type="dxa"/>
            <w:gridSpan w:val="5"/>
            <w:tcBorders>
              <w:bottom w:val="single" w:sz="4" w:space="0" w:color="auto"/>
            </w:tcBorders>
            <w:vAlign w:val="bottom"/>
          </w:tcPr>
          <w:p w14:paraId="37ADB205" w14:textId="68642025" w:rsidR="002B0316" w:rsidRPr="004727AA" w:rsidRDefault="002B0316" w:rsidP="0056429E">
            <w:r w:rsidRPr="004727AA">
              <w:t>Výše Cenotvorné položky</w:t>
            </w:r>
            <w:r w:rsidR="0056429E">
              <w:t xml:space="preserve"> </w:t>
            </w:r>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p>
        </w:tc>
      </w:tr>
      <w:tr w:rsidR="002B0316" w:rsidRPr="004727AA" w14:paraId="7D12397A" w14:textId="77777777" w:rsidTr="002B0316">
        <w:trPr>
          <w:trHeight w:val="300"/>
        </w:trPr>
        <w:tc>
          <w:tcPr>
            <w:tcW w:w="1268" w:type="dxa"/>
            <w:vMerge/>
            <w:noWrap/>
            <w:vAlign w:val="bottom"/>
          </w:tcPr>
          <w:p w14:paraId="37326336" w14:textId="77777777" w:rsidR="002B0316" w:rsidRPr="004727AA" w:rsidRDefault="002B0316" w:rsidP="002B0316"/>
        </w:tc>
        <w:tc>
          <w:tcPr>
            <w:tcW w:w="3028" w:type="dxa"/>
            <w:vMerge/>
            <w:noWrap/>
            <w:vAlign w:val="bottom"/>
          </w:tcPr>
          <w:p w14:paraId="2314DA26" w14:textId="77777777" w:rsidR="002B0316" w:rsidRPr="004727AA" w:rsidRDefault="002B0316" w:rsidP="002B0316"/>
        </w:tc>
        <w:tc>
          <w:tcPr>
            <w:tcW w:w="1266" w:type="dxa"/>
            <w:vMerge/>
            <w:noWrap/>
            <w:vAlign w:val="bottom"/>
          </w:tcPr>
          <w:p w14:paraId="72019AE0" w14:textId="77777777" w:rsidR="002B0316" w:rsidRPr="004727AA" w:rsidRDefault="002B0316" w:rsidP="002B0316"/>
        </w:tc>
        <w:tc>
          <w:tcPr>
            <w:tcW w:w="2266" w:type="dxa"/>
            <w:vMerge/>
            <w:noWrap/>
            <w:vAlign w:val="bottom"/>
          </w:tcPr>
          <w:p w14:paraId="429F709F" w14:textId="77777777" w:rsidR="002B0316" w:rsidRPr="004727AA" w:rsidRDefault="002B0316" w:rsidP="002B0316"/>
        </w:tc>
        <w:tc>
          <w:tcPr>
            <w:tcW w:w="5881" w:type="dxa"/>
            <w:gridSpan w:val="5"/>
            <w:tcBorders>
              <w:top w:val="single" w:sz="4" w:space="0" w:color="auto"/>
              <w:bottom w:val="single" w:sz="4" w:space="0" w:color="auto"/>
            </w:tcBorders>
            <w:vAlign w:val="bottom"/>
          </w:tcPr>
          <w:p w14:paraId="79B0574E" w14:textId="77777777" w:rsidR="002B0316" w:rsidRPr="004727AA" w:rsidRDefault="002B0316" w:rsidP="002B0316">
            <w:r w:rsidRPr="004727AA">
              <w:t xml:space="preserve">Období Jízdního řádu </w:t>
            </w:r>
            <w:r w:rsidRPr="004727AA">
              <w:rPr>
                <w:i/>
              </w:rPr>
              <w:t>j</w:t>
            </w:r>
          </w:p>
        </w:tc>
      </w:tr>
      <w:tr w:rsidR="002B0316" w:rsidRPr="004727AA" w14:paraId="7F85F8B4" w14:textId="77777777" w:rsidTr="002B0316">
        <w:trPr>
          <w:trHeight w:val="135"/>
        </w:trPr>
        <w:tc>
          <w:tcPr>
            <w:tcW w:w="1268" w:type="dxa"/>
            <w:vMerge/>
            <w:noWrap/>
            <w:vAlign w:val="bottom"/>
          </w:tcPr>
          <w:p w14:paraId="3F33FE1F" w14:textId="77777777" w:rsidR="002B0316" w:rsidRPr="004727AA" w:rsidRDefault="002B0316" w:rsidP="002B0316"/>
        </w:tc>
        <w:tc>
          <w:tcPr>
            <w:tcW w:w="3028" w:type="dxa"/>
            <w:vMerge/>
            <w:noWrap/>
            <w:vAlign w:val="bottom"/>
          </w:tcPr>
          <w:p w14:paraId="48A8CE64" w14:textId="77777777" w:rsidR="002B0316" w:rsidRPr="004727AA" w:rsidRDefault="002B0316" w:rsidP="002B0316"/>
        </w:tc>
        <w:tc>
          <w:tcPr>
            <w:tcW w:w="1266" w:type="dxa"/>
            <w:vMerge/>
            <w:noWrap/>
            <w:vAlign w:val="bottom"/>
          </w:tcPr>
          <w:p w14:paraId="0F02B816" w14:textId="77777777" w:rsidR="002B0316" w:rsidRPr="004727AA" w:rsidRDefault="002B0316" w:rsidP="002B0316"/>
        </w:tc>
        <w:tc>
          <w:tcPr>
            <w:tcW w:w="2266" w:type="dxa"/>
            <w:vMerge/>
            <w:noWrap/>
            <w:vAlign w:val="bottom"/>
          </w:tcPr>
          <w:p w14:paraId="765CCABA" w14:textId="77777777" w:rsidR="002B0316" w:rsidRPr="004727AA" w:rsidRDefault="002B0316" w:rsidP="002B0316"/>
        </w:tc>
        <w:tc>
          <w:tcPr>
            <w:tcW w:w="1176" w:type="dxa"/>
            <w:tcBorders>
              <w:top w:val="single" w:sz="4" w:space="0" w:color="auto"/>
              <w:bottom w:val="single" w:sz="4" w:space="0" w:color="auto"/>
            </w:tcBorders>
            <w:vAlign w:val="bottom"/>
          </w:tcPr>
          <w:p w14:paraId="60DA3E40" w14:textId="77777777" w:rsidR="002B0316" w:rsidRPr="004727AA" w:rsidRDefault="002B0316" w:rsidP="002B0316">
            <w:pPr>
              <w:jc w:val="right"/>
            </w:pPr>
            <w:r w:rsidRPr="004727AA">
              <w:rPr>
                <w:i/>
              </w:rPr>
              <w:t xml:space="preserve">j </w:t>
            </w:r>
            <w:r w:rsidRPr="004727AA">
              <w:t>= 1</w:t>
            </w:r>
          </w:p>
        </w:tc>
        <w:tc>
          <w:tcPr>
            <w:tcW w:w="1176" w:type="dxa"/>
            <w:vMerge w:val="restart"/>
            <w:tcBorders>
              <w:top w:val="single" w:sz="4" w:space="0" w:color="auto"/>
            </w:tcBorders>
          </w:tcPr>
          <w:p w14:paraId="2F9300AE" w14:textId="77777777" w:rsidR="002B0316" w:rsidRPr="004727AA" w:rsidRDefault="002B0316" w:rsidP="002B0316">
            <w:pPr>
              <w:jc w:val="right"/>
            </w:pPr>
            <w:r w:rsidRPr="004727AA">
              <w:t>…</w:t>
            </w:r>
          </w:p>
        </w:tc>
        <w:tc>
          <w:tcPr>
            <w:tcW w:w="1176" w:type="dxa"/>
            <w:tcBorders>
              <w:top w:val="single" w:sz="4" w:space="0" w:color="auto"/>
            </w:tcBorders>
          </w:tcPr>
          <w:p w14:paraId="358DEE79" w14:textId="5F6543E4" w:rsidR="002B0316" w:rsidRPr="004727AA" w:rsidRDefault="002B0316" w:rsidP="002B0316">
            <w:pPr>
              <w:jc w:val="right"/>
            </w:pPr>
            <w:r w:rsidRPr="004727AA">
              <w:rPr>
                <w:i/>
              </w:rPr>
              <w:t xml:space="preserve">j </w:t>
            </w:r>
            <w:r w:rsidRPr="004727AA">
              <w:t xml:space="preserve">= </w:t>
            </w:r>
            <w:r w:rsidR="00972FF2">
              <w:t>3</w:t>
            </w:r>
          </w:p>
        </w:tc>
        <w:tc>
          <w:tcPr>
            <w:tcW w:w="1176" w:type="dxa"/>
            <w:vMerge w:val="restart"/>
            <w:tcBorders>
              <w:top w:val="single" w:sz="4" w:space="0" w:color="auto"/>
            </w:tcBorders>
          </w:tcPr>
          <w:p w14:paraId="21027AF1" w14:textId="77777777" w:rsidR="002B0316" w:rsidRPr="004727AA" w:rsidRDefault="002B0316" w:rsidP="002B0316">
            <w:pPr>
              <w:jc w:val="right"/>
              <w:rPr>
                <w:i/>
              </w:rPr>
            </w:pPr>
            <w:r w:rsidRPr="004727AA">
              <w:rPr>
                <w:i/>
              </w:rPr>
              <w:t>…</w:t>
            </w:r>
          </w:p>
        </w:tc>
        <w:tc>
          <w:tcPr>
            <w:tcW w:w="1177" w:type="dxa"/>
            <w:tcBorders>
              <w:top w:val="single" w:sz="4" w:space="0" w:color="auto"/>
            </w:tcBorders>
          </w:tcPr>
          <w:p w14:paraId="77332100" w14:textId="707A295A" w:rsidR="002B0316" w:rsidRPr="004727AA" w:rsidRDefault="002B0316" w:rsidP="002B0316">
            <w:pPr>
              <w:jc w:val="right"/>
            </w:pPr>
            <w:r w:rsidRPr="004727AA">
              <w:rPr>
                <w:i/>
              </w:rPr>
              <w:t>j</w:t>
            </w:r>
            <w:r w:rsidRPr="004727AA">
              <w:t xml:space="preserve"> = 1</w:t>
            </w:r>
            <w:r w:rsidR="000D2794">
              <w:t>7</w:t>
            </w:r>
          </w:p>
        </w:tc>
      </w:tr>
      <w:tr w:rsidR="002B0316" w:rsidRPr="004727AA" w14:paraId="5F29D760" w14:textId="77777777" w:rsidTr="002B0316">
        <w:trPr>
          <w:trHeight w:val="135"/>
        </w:trPr>
        <w:tc>
          <w:tcPr>
            <w:tcW w:w="1268" w:type="dxa"/>
            <w:vMerge/>
            <w:tcBorders>
              <w:bottom w:val="double" w:sz="4" w:space="0" w:color="auto"/>
            </w:tcBorders>
            <w:noWrap/>
            <w:vAlign w:val="bottom"/>
          </w:tcPr>
          <w:p w14:paraId="51A30D65" w14:textId="77777777" w:rsidR="002B0316" w:rsidRPr="004727AA" w:rsidRDefault="002B0316" w:rsidP="002B0316"/>
        </w:tc>
        <w:tc>
          <w:tcPr>
            <w:tcW w:w="3028" w:type="dxa"/>
            <w:vMerge/>
            <w:tcBorders>
              <w:bottom w:val="double" w:sz="4" w:space="0" w:color="auto"/>
            </w:tcBorders>
            <w:noWrap/>
            <w:vAlign w:val="bottom"/>
          </w:tcPr>
          <w:p w14:paraId="7745CD34" w14:textId="77777777" w:rsidR="002B0316" w:rsidRPr="004727AA" w:rsidRDefault="002B0316" w:rsidP="002B0316"/>
        </w:tc>
        <w:tc>
          <w:tcPr>
            <w:tcW w:w="1266" w:type="dxa"/>
            <w:vMerge/>
            <w:tcBorders>
              <w:bottom w:val="double" w:sz="4" w:space="0" w:color="auto"/>
            </w:tcBorders>
            <w:noWrap/>
            <w:vAlign w:val="bottom"/>
          </w:tcPr>
          <w:p w14:paraId="4BDE4B36" w14:textId="77777777" w:rsidR="002B0316" w:rsidRPr="004727AA" w:rsidRDefault="002B0316" w:rsidP="002B0316"/>
        </w:tc>
        <w:tc>
          <w:tcPr>
            <w:tcW w:w="2266" w:type="dxa"/>
            <w:vMerge/>
            <w:tcBorders>
              <w:bottom w:val="double" w:sz="4" w:space="0" w:color="auto"/>
            </w:tcBorders>
            <w:noWrap/>
            <w:vAlign w:val="bottom"/>
          </w:tcPr>
          <w:p w14:paraId="29F83242" w14:textId="77777777" w:rsidR="002B0316" w:rsidRPr="004727AA" w:rsidRDefault="002B0316" w:rsidP="002B0316"/>
        </w:tc>
        <w:tc>
          <w:tcPr>
            <w:tcW w:w="1176" w:type="dxa"/>
            <w:tcBorders>
              <w:top w:val="single" w:sz="4" w:space="0" w:color="auto"/>
              <w:bottom w:val="double" w:sz="4" w:space="0" w:color="auto"/>
            </w:tcBorders>
            <w:vAlign w:val="bottom"/>
          </w:tcPr>
          <w:p w14:paraId="31ACC713" w14:textId="42217653" w:rsidR="002B0316" w:rsidRPr="004727AA" w:rsidRDefault="002B0316" w:rsidP="002B0316">
            <w:pPr>
              <w:jc w:val="right"/>
              <w:rPr>
                <w:i/>
              </w:rPr>
            </w:pPr>
            <w:r w:rsidRPr="004727AA">
              <w:t>20</w:t>
            </w:r>
            <w:r w:rsidR="00972FF2">
              <w:t>20</w:t>
            </w:r>
            <w:r w:rsidRPr="004727AA">
              <w:t>/</w:t>
            </w:r>
            <w:r w:rsidR="00C069AD">
              <w:t>2</w:t>
            </w:r>
            <w:r w:rsidR="00972FF2">
              <w:t>1</w:t>
            </w:r>
          </w:p>
        </w:tc>
        <w:tc>
          <w:tcPr>
            <w:tcW w:w="1176" w:type="dxa"/>
            <w:vMerge/>
            <w:tcBorders>
              <w:bottom w:val="double" w:sz="4" w:space="0" w:color="auto"/>
            </w:tcBorders>
          </w:tcPr>
          <w:p w14:paraId="4C5DE71D" w14:textId="77777777" w:rsidR="002B0316" w:rsidRPr="004727AA" w:rsidRDefault="002B0316" w:rsidP="002B0316">
            <w:pPr>
              <w:jc w:val="right"/>
            </w:pPr>
          </w:p>
        </w:tc>
        <w:tc>
          <w:tcPr>
            <w:tcW w:w="1176" w:type="dxa"/>
            <w:tcBorders>
              <w:bottom w:val="double" w:sz="4" w:space="0" w:color="auto"/>
            </w:tcBorders>
          </w:tcPr>
          <w:p w14:paraId="49781AC0" w14:textId="78E51161" w:rsidR="002B0316" w:rsidRPr="004727AA" w:rsidRDefault="002B0316" w:rsidP="002B0316">
            <w:pPr>
              <w:jc w:val="right"/>
              <w:rPr>
                <w:i/>
              </w:rPr>
            </w:pPr>
            <w:r w:rsidRPr="004727AA">
              <w:t>202</w:t>
            </w:r>
            <w:r w:rsidR="00C069AD">
              <w:t>2</w:t>
            </w:r>
            <w:r w:rsidRPr="004727AA">
              <w:t>/2</w:t>
            </w:r>
            <w:r w:rsidR="00C069AD">
              <w:t>3</w:t>
            </w:r>
          </w:p>
        </w:tc>
        <w:tc>
          <w:tcPr>
            <w:tcW w:w="1176" w:type="dxa"/>
            <w:vMerge/>
            <w:tcBorders>
              <w:bottom w:val="double" w:sz="4" w:space="0" w:color="auto"/>
            </w:tcBorders>
          </w:tcPr>
          <w:p w14:paraId="1FA72213" w14:textId="77777777" w:rsidR="002B0316" w:rsidRPr="004727AA" w:rsidRDefault="002B0316" w:rsidP="002B0316">
            <w:pPr>
              <w:jc w:val="right"/>
              <w:rPr>
                <w:i/>
              </w:rPr>
            </w:pPr>
          </w:p>
        </w:tc>
        <w:tc>
          <w:tcPr>
            <w:tcW w:w="1177" w:type="dxa"/>
            <w:tcBorders>
              <w:bottom w:val="double" w:sz="4" w:space="0" w:color="auto"/>
            </w:tcBorders>
          </w:tcPr>
          <w:p w14:paraId="69D30313" w14:textId="6C59A827" w:rsidR="002B0316" w:rsidRPr="004727AA" w:rsidRDefault="002B0316" w:rsidP="002B0316">
            <w:pPr>
              <w:jc w:val="right"/>
              <w:rPr>
                <w:i/>
              </w:rPr>
            </w:pPr>
            <w:r w:rsidRPr="004727AA">
              <w:t>203</w:t>
            </w:r>
            <w:r w:rsidR="000716A1">
              <w:t>6</w:t>
            </w:r>
            <w:r w:rsidRPr="004727AA">
              <w:t>/3</w:t>
            </w:r>
            <w:r w:rsidR="000716A1">
              <w:t>7</w:t>
            </w:r>
          </w:p>
        </w:tc>
      </w:tr>
      <w:tr w:rsidR="002B0316" w:rsidRPr="004727AA" w14:paraId="0BE3FB17" w14:textId="77777777" w:rsidTr="002B0316">
        <w:trPr>
          <w:trHeight w:val="300"/>
        </w:trPr>
        <w:tc>
          <w:tcPr>
            <w:tcW w:w="1268" w:type="dxa"/>
            <w:tcBorders>
              <w:top w:val="double" w:sz="4" w:space="0" w:color="auto"/>
              <w:bottom w:val="nil"/>
            </w:tcBorders>
            <w:noWrap/>
            <w:vAlign w:val="bottom"/>
            <w:hideMark/>
          </w:tcPr>
          <w:p w14:paraId="63387828" w14:textId="77777777" w:rsidR="002B0316" w:rsidRPr="004727AA" w:rsidRDefault="002B0316" w:rsidP="002B0316">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08668128" w14:textId="77777777" w:rsidR="002B0316" w:rsidRPr="004727AA" w:rsidRDefault="002B0316" w:rsidP="002B0316">
            <w:r w:rsidRPr="004727AA">
              <w:t>Trakční energie a palivo</w:t>
            </w:r>
          </w:p>
        </w:tc>
        <w:tc>
          <w:tcPr>
            <w:tcW w:w="1266" w:type="dxa"/>
            <w:tcBorders>
              <w:top w:val="double" w:sz="4" w:space="0" w:color="auto"/>
            </w:tcBorders>
            <w:noWrap/>
            <w:vAlign w:val="bottom"/>
            <w:hideMark/>
          </w:tcPr>
          <w:p w14:paraId="5F75A137" w14:textId="77777777" w:rsidR="002B0316" w:rsidRPr="004727AA" w:rsidRDefault="002B0316" w:rsidP="002B0316">
            <w:pPr>
              <w:jc w:val="center"/>
            </w:pPr>
            <w:r w:rsidRPr="004727AA">
              <w:rPr>
                <w:i/>
              </w:rPr>
              <w:t>i</w:t>
            </w:r>
            <w:r w:rsidRPr="004727AA">
              <w:t xml:space="preserve"> = 1.1</w:t>
            </w:r>
          </w:p>
        </w:tc>
        <w:tc>
          <w:tcPr>
            <w:tcW w:w="2266" w:type="dxa"/>
            <w:tcBorders>
              <w:top w:val="double" w:sz="4" w:space="0" w:color="auto"/>
            </w:tcBorders>
            <w:noWrap/>
            <w:vAlign w:val="bottom"/>
            <w:hideMark/>
          </w:tcPr>
          <w:p w14:paraId="3EB691F9" w14:textId="46DA4E07" w:rsidR="002B0316" w:rsidRPr="004727AA" w:rsidRDefault="00FC6937" w:rsidP="002B0316">
            <w:r>
              <w:t>Motorová nafta</w:t>
            </w:r>
          </w:p>
        </w:tc>
        <w:tc>
          <w:tcPr>
            <w:tcW w:w="1176" w:type="dxa"/>
            <w:tcBorders>
              <w:top w:val="double" w:sz="4" w:space="0" w:color="auto"/>
            </w:tcBorders>
          </w:tcPr>
          <w:p w14:paraId="7D0AD2DF" w14:textId="77777777" w:rsidR="002B0316" w:rsidRPr="004727AA" w:rsidRDefault="002B0316" w:rsidP="002B0316"/>
        </w:tc>
        <w:tc>
          <w:tcPr>
            <w:tcW w:w="1176" w:type="dxa"/>
            <w:tcBorders>
              <w:top w:val="double" w:sz="4" w:space="0" w:color="auto"/>
            </w:tcBorders>
          </w:tcPr>
          <w:p w14:paraId="2348B7EA" w14:textId="77777777" w:rsidR="002B0316" w:rsidRPr="004727AA" w:rsidRDefault="002B0316" w:rsidP="002B0316"/>
        </w:tc>
        <w:tc>
          <w:tcPr>
            <w:tcW w:w="1176" w:type="dxa"/>
            <w:tcBorders>
              <w:top w:val="double" w:sz="4" w:space="0" w:color="auto"/>
            </w:tcBorders>
          </w:tcPr>
          <w:p w14:paraId="37C44C13" w14:textId="77777777" w:rsidR="002B0316" w:rsidRPr="004727AA" w:rsidRDefault="002B0316" w:rsidP="002B0316"/>
        </w:tc>
        <w:tc>
          <w:tcPr>
            <w:tcW w:w="1176" w:type="dxa"/>
            <w:tcBorders>
              <w:top w:val="double" w:sz="4" w:space="0" w:color="auto"/>
            </w:tcBorders>
          </w:tcPr>
          <w:p w14:paraId="00A733FF" w14:textId="77777777" w:rsidR="002B0316" w:rsidRPr="004727AA" w:rsidRDefault="002B0316" w:rsidP="002B0316"/>
        </w:tc>
        <w:tc>
          <w:tcPr>
            <w:tcW w:w="1177" w:type="dxa"/>
            <w:tcBorders>
              <w:top w:val="double" w:sz="4" w:space="0" w:color="auto"/>
            </w:tcBorders>
          </w:tcPr>
          <w:p w14:paraId="29826EDE" w14:textId="77777777" w:rsidR="002B0316" w:rsidRPr="004727AA" w:rsidRDefault="002B0316" w:rsidP="002B0316"/>
        </w:tc>
      </w:tr>
      <w:tr w:rsidR="002B0316" w:rsidRPr="004727AA" w14:paraId="36EB10D1" w14:textId="77777777" w:rsidTr="002B0316">
        <w:trPr>
          <w:trHeight w:val="300"/>
        </w:trPr>
        <w:tc>
          <w:tcPr>
            <w:tcW w:w="1268" w:type="dxa"/>
            <w:tcBorders>
              <w:top w:val="nil"/>
            </w:tcBorders>
            <w:noWrap/>
            <w:hideMark/>
          </w:tcPr>
          <w:p w14:paraId="4424686D" w14:textId="77777777" w:rsidR="002B0316" w:rsidRPr="004727AA" w:rsidRDefault="002B0316" w:rsidP="002B0316">
            <w:pPr>
              <w:jc w:val="center"/>
            </w:pPr>
          </w:p>
        </w:tc>
        <w:tc>
          <w:tcPr>
            <w:tcW w:w="3028" w:type="dxa"/>
            <w:tcBorders>
              <w:top w:val="nil"/>
              <w:bottom w:val="single" w:sz="4" w:space="0" w:color="auto"/>
            </w:tcBorders>
            <w:noWrap/>
            <w:hideMark/>
          </w:tcPr>
          <w:p w14:paraId="43C6EF3B" w14:textId="77777777" w:rsidR="002B0316" w:rsidRPr="004727AA" w:rsidRDefault="002B0316" w:rsidP="002B0316">
            <w:r w:rsidRPr="004727AA">
              <w:t> </w:t>
            </w:r>
          </w:p>
        </w:tc>
        <w:tc>
          <w:tcPr>
            <w:tcW w:w="1266" w:type="dxa"/>
            <w:tcBorders>
              <w:bottom w:val="single" w:sz="4" w:space="0" w:color="auto"/>
            </w:tcBorders>
            <w:noWrap/>
            <w:hideMark/>
          </w:tcPr>
          <w:p w14:paraId="41D4937C" w14:textId="77777777" w:rsidR="002B0316" w:rsidRPr="004727AA" w:rsidRDefault="002B0316" w:rsidP="002B0316">
            <w:pPr>
              <w:jc w:val="center"/>
            </w:pPr>
            <w:r w:rsidRPr="004727AA">
              <w:rPr>
                <w:i/>
              </w:rPr>
              <w:t>i</w:t>
            </w:r>
            <w:r w:rsidRPr="004727AA">
              <w:t xml:space="preserve"> = 1.2</w:t>
            </w:r>
          </w:p>
        </w:tc>
        <w:tc>
          <w:tcPr>
            <w:tcW w:w="2266" w:type="dxa"/>
            <w:tcBorders>
              <w:bottom w:val="single" w:sz="4" w:space="0" w:color="auto"/>
            </w:tcBorders>
            <w:noWrap/>
            <w:hideMark/>
          </w:tcPr>
          <w:p w14:paraId="132AC8DA" w14:textId="77777777" w:rsidR="002B0316" w:rsidRPr="004727AA" w:rsidRDefault="002B0316" w:rsidP="002B0316">
            <w:r w:rsidRPr="004727AA">
              <w:t>Jiné</w:t>
            </w:r>
          </w:p>
        </w:tc>
        <w:tc>
          <w:tcPr>
            <w:tcW w:w="1176" w:type="dxa"/>
            <w:tcBorders>
              <w:bottom w:val="single" w:sz="4" w:space="0" w:color="auto"/>
            </w:tcBorders>
          </w:tcPr>
          <w:p w14:paraId="6B680DA3" w14:textId="77777777" w:rsidR="002B0316" w:rsidRPr="004727AA" w:rsidRDefault="002B0316" w:rsidP="002B0316"/>
        </w:tc>
        <w:tc>
          <w:tcPr>
            <w:tcW w:w="1176" w:type="dxa"/>
            <w:tcBorders>
              <w:bottom w:val="single" w:sz="4" w:space="0" w:color="auto"/>
            </w:tcBorders>
          </w:tcPr>
          <w:p w14:paraId="11E01A22" w14:textId="77777777" w:rsidR="002B0316" w:rsidRPr="004727AA" w:rsidRDefault="002B0316" w:rsidP="002B0316"/>
        </w:tc>
        <w:tc>
          <w:tcPr>
            <w:tcW w:w="1176" w:type="dxa"/>
            <w:tcBorders>
              <w:bottom w:val="single" w:sz="4" w:space="0" w:color="auto"/>
            </w:tcBorders>
          </w:tcPr>
          <w:p w14:paraId="5D573DD3" w14:textId="77777777" w:rsidR="002B0316" w:rsidRPr="004727AA" w:rsidRDefault="002B0316" w:rsidP="002B0316"/>
        </w:tc>
        <w:tc>
          <w:tcPr>
            <w:tcW w:w="1176" w:type="dxa"/>
            <w:tcBorders>
              <w:bottom w:val="single" w:sz="4" w:space="0" w:color="auto"/>
            </w:tcBorders>
          </w:tcPr>
          <w:p w14:paraId="76EBBFAF" w14:textId="77777777" w:rsidR="002B0316" w:rsidRPr="004727AA" w:rsidRDefault="002B0316" w:rsidP="002B0316"/>
        </w:tc>
        <w:tc>
          <w:tcPr>
            <w:tcW w:w="1177" w:type="dxa"/>
            <w:tcBorders>
              <w:bottom w:val="single" w:sz="4" w:space="0" w:color="auto"/>
            </w:tcBorders>
          </w:tcPr>
          <w:p w14:paraId="4D259C54" w14:textId="77777777" w:rsidR="002B0316" w:rsidRPr="004727AA" w:rsidRDefault="002B0316" w:rsidP="002B0316"/>
        </w:tc>
      </w:tr>
      <w:tr w:rsidR="002B0316" w:rsidRPr="004727AA" w14:paraId="28306F24" w14:textId="77777777" w:rsidTr="002B0316">
        <w:trPr>
          <w:trHeight w:val="300"/>
        </w:trPr>
        <w:tc>
          <w:tcPr>
            <w:tcW w:w="1268" w:type="dxa"/>
            <w:noWrap/>
            <w:hideMark/>
          </w:tcPr>
          <w:p w14:paraId="72F0F4A5" w14:textId="77777777" w:rsidR="002B0316" w:rsidRPr="004727AA" w:rsidRDefault="002B0316" w:rsidP="002B0316">
            <w:pPr>
              <w:jc w:val="center"/>
            </w:pPr>
            <w:r w:rsidRPr="004727AA">
              <w:rPr>
                <w:i/>
              </w:rPr>
              <w:t>i</w:t>
            </w:r>
            <w:r w:rsidRPr="004727AA">
              <w:t xml:space="preserve"> = 2</w:t>
            </w:r>
          </w:p>
        </w:tc>
        <w:tc>
          <w:tcPr>
            <w:tcW w:w="3028" w:type="dxa"/>
            <w:tcBorders>
              <w:right w:val="nil"/>
            </w:tcBorders>
            <w:noWrap/>
            <w:hideMark/>
          </w:tcPr>
          <w:p w14:paraId="20E64C2A" w14:textId="77777777" w:rsidR="002B0316" w:rsidRPr="004727AA" w:rsidRDefault="002B0316" w:rsidP="002B0316">
            <w:r w:rsidRPr="004727AA">
              <w:t>Netrakční energie a palivo</w:t>
            </w:r>
          </w:p>
        </w:tc>
        <w:tc>
          <w:tcPr>
            <w:tcW w:w="1266" w:type="dxa"/>
            <w:tcBorders>
              <w:left w:val="nil"/>
              <w:right w:val="nil"/>
            </w:tcBorders>
            <w:noWrap/>
            <w:hideMark/>
          </w:tcPr>
          <w:p w14:paraId="3E04A23A" w14:textId="77777777" w:rsidR="002B0316" w:rsidRPr="004727AA" w:rsidRDefault="002B0316" w:rsidP="002B0316">
            <w:pPr>
              <w:jc w:val="center"/>
            </w:pPr>
          </w:p>
        </w:tc>
        <w:tc>
          <w:tcPr>
            <w:tcW w:w="2266" w:type="dxa"/>
            <w:tcBorders>
              <w:left w:val="nil"/>
            </w:tcBorders>
            <w:noWrap/>
            <w:hideMark/>
          </w:tcPr>
          <w:p w14:paraId="52D06309" w14:textId="77777777" w:rsidR="002B0316" w:rsidRPr="004727AA" w:rsidRDefault="002B0316" w:rsidP="002B0316">
            <w:r w:rsidRPr="004727AA">
              <w:t> </w:t>
            </w:r>
          </w:p>
        </w:tc>
        <w:tc>
          <w:tcPr>
            <w:tcW w:w="1176" w:type="dxa"/>
            <w:tcBorders>
              <w:left w:val="nil"/>
            </w:tcBorders>
          </w:tcPr>
          <w:p w14:paraId="1F74338D" w14:textId="77777777" w:rsidR="002B0316" w:rsidRPr="004727AA" w:rsidRDefault="002B0316" w:rsidP="002B0316"/>
        </w:tc>
        <w:tc>
          <w:tcPr>
            <w:tcW w:w="1176" w:type="dxa"/>
            <w:tcBorders>
              <w:left w:val="nil"/>
            </w:tcBorders>
          </w:tcPr>
          <w:p w14:paraId="47EA758C" w14:textId="77777777" w:rsidR="002B0316" w:rsidRPr="004727AA" w:rsidRDefault="002B0316" w:rsidP="002B0316"/>
        </w:tc>
        <w:tc>
          <w:tcPr>
            <w:tcW w:w="1176" w:type="dxa"/>
            <w:tcBorders>
              <w:left w:val="nil"/>
            </w:tcBorders>
          </w:tcPr>
          <w:p w14:paraId="08AC6716" w14:textId="77777777" w:rsidR="002B0316" w:rsidRPr="004727AA" w:rsidRDefault="002B0316" w:rsidP="002B0316"/>
        </w:tc>
        <w:tc>
          <w:tcPr>
            <w:tcW w:w="1176" w:type="dxa"/>
            <w:tcBorders>
              <w:left w:val="nil"/>
            </w:tcBorders>
          </w:tcPr>
          <w:p w14:paraId="58FB67B2" w14:textId="77777777" w:rsidR="002B0316" w:rsidRPr="004727AA" w:rsidRDefault="002B0316" w:rsidP="002B0316"/>
        </w:tc>
        <w:tc>
          <w:tcPr>
            <w:tcW w:w="1177" w:type="dxa"/>
            <w:tcBorders>
              <w:left w:val="nil"/>
            </w:tcBorders>
          </w:tcPr>
          <w:p w14:paraId="3FC5F40D" w14:textId="77777777" w:rsidR="002B0316" w:rsidRPr="004727AA" w:rsidRDefault="002B0316" w:rsidP="002B0316"/>
        </w:tc>
      </w:tr>
      <w:tr w:rsidR="002B0316" w:rsidRPr="004727AA" w14:paraId="300A8AC9" w14:textId="77777777" w:rsidTr="002B0316">
        <w:trPr>
          <w:trHeight w:val="300"/>
        </w:trPr>
        <w:tc>
          <w:tcPr>
            <w:tcW w:w="1268" w:type="dxa"/>
            <w:noWrap/>
            <w:hideMark/>
          </w:tcPr>
          <w:p w14:paraId="65247871" w14:textId="77777777" w:rsidR="002B0316" w:rsidRPr="004727AA" w:rsidRDefault="002B0316" w:rsidP="002B0316">
            <w:pPr>
              <w:jc w:val="center"/>
            </w:pPr>
            <w:r w:rsidRPr="004727AA">
              <w:rPr>
                <w:i/>
              </w:rPr>
              <w:t>i</w:t>
            </w:r>
            <w:r w:rsidRPr="004727AA">
              <w:t xml:space="preserve"> = 3</w:t>
            </w:r>
          </w:p>
        </w:tc>
        <w:tc>
          <w:tcPr>
            <w:tcW w:w="3028" w:type="dxa"/>
            <w:tcBorders>
              <w:right w:val="nil"/>
            </w:tcBorders>
            <w:noWrap/>
            <w:hideMark/>
          </w:tcPr>
          <w:p w14:paraId="432D6204" w14:textId="77777777" w:rsidR="002B0316" w:rsidRPr="004727AA" w:rsidRDefault="002B0316" w:rsidP="002B0316">
            <w:r w:rsidRPr="004727AA">
              <w:t>Přímý materiál</w:t>
            </w:r>
          </w:p>
        </w:tc>
        <w:tc>
          <w:tcPr>
            <w:tcW w:w="1266" w:type="dxa"/>
            <w:tcBorders>
              <w:left w:val="nil"/>
              <w:right w:val="nil"/>
            </w:tcBorders>
            <w:noWrap/>
            <w:hideMark/>
          </w:tcPr>
          <w:p w14:paraId="3F15FA8F" w14:textId="77777777" w:rsidR="002B0316" w:rsidRPr="004727AA" w:rsidRDefault="002B0316" w:rsidP="002B0316">
            <w:pPr>
              <w:jc w:val="center"/>
            </w:pPr>
          </w:p>
        </w:tc>
        <w:tc>
          <w:tcPr>
            <w:tcW w:w="2266" w:type="dxa"/>
            <w:tcBorders>
              <w:left w:val="nil"/>
            </w:tcBorders>
            <w:noWrap/>
            <w:hideMark/>
          </w:tcPr>
          <w:p w14:paraId="493A2840" w14:textId="77777777" w:rsidR="002B0316" w:rsidRPr="004727AA" w:rsidRDefault="002B0316" w:rsidP="002B0316">
            <w:r w:rsidRPr="004727AA">
              <w:t> </w:t>
            </w:r>
          </w:p>
        </w:tc>
        <w:tc>
          <w:tcPr>
            <w:tcW w:w="1176" w:type="dxa"/>
            <w:tcBorders>
              <w:left w:val="nil"/>
            </w:tcBorders>
          </w:tcPr>
          <w:p w14:paraId="5726F318" w14:textId="77777777" w:rsidR="002B0316" w:rsidRPr="004727AA" w:rsidRDefault="002B0316" w:rsidP="002B0316"/>
        </w:tc>
        <w:tc>
          <w:tcPr>
            <w:tcW w:w="1176" w:type="dxa"/>
            <w:tcBorders>
              <w:left w:val="nil"/>
            </w:tcBorders>
          </w:tcPr>
          <w:p w14:paraId="0C48C360" w14:textId="77777777" w:rsidR="002B0316" w:rsidRPr="004727AA" w:rsidRDefault="002B0316" w:rsidP="002B0316"/>
        </w:tc>
        <w:tc>
          <w:tcPr>
            <w:tcW w:w="1176" w:type="dxa"/>
            <w:tcBorders>
              <w:left w:val="nil"/>
            </w:tcBorders>
          </w:tcPr>
          <w:p w14:paraId="5E7C03AE" w14:textId="77777777" w:rsidR="002B0316" w:rsidRPr="004727AA" w:rsidRDefault="002B0316" w:rsidP="002B0316"/>
        </w:tc>
        <w:tc>
          <w:tcPr>
            <w:tcW w:w="1176" w:type="dxa"/>
            <w:tcBorders>
              <w:left w:val="nil"/>
            </w:tcBorders>
          </w:tcPr>
          <w:p w14:paraId="56A600D4" w14:textId="77777777" w:rsidR="002B0316" w:rsidRPr="004727AA" w:rsidRDefault="002B0316" w:rsidP="002B0316"/>
        </w:tc>
        <w:tc>
          <w:tcPr>
            <w:tcW w:w="1177" w:type="dxa"/>
            <w:tcBorders>
              <w:left w:val="nil"/>
            </w:tcBorders>
          </w:tcPr>
          <w:p w14:paraId="397A9DF5" w14:textId="77777777" w:rsidR="002B0316" w:rsidRPr="004727AA" w:rsidRDefault="002B0316" w:rsidP="002B0316"/>
        </w:tc>
      </w:tr>
      <w:tr w:rsidR="002B0316" w:rsidRPr="004727AA" w14:paraId="19F38A33" w14:textId="77777777" w:rsidTr="002B0316">
        <w:trPr>
          <w:trHeight w:val="300"/>
        </w:trPr>
        <w:tc>
          <w:tcPr>
            <w:tcW w:w="1268" w:type="dxa"/>
            <w:tcBorders>
              <w:bottom w:val="single" w:sz="4" w:space="0" w:color="auto"/>
            </w:tcBorders>
            <w:noWrap/>
            <w:hideMark/>
          </w:tcPr>
          <w:p w14:paraId="1F7AFF23" w14:textId="77777777" w:rsidR="002B0316" w:rsidRPr="004727AA" w:rsidRDefault="002B0316" w:rsidP="002B0316">
            <w:pPr>
              <w:jc w:val="center"/>
            </w:pPr>
            <w:r w:rsidRPr="004727AA">
              <w:rPr>
                <w:i/>
              </w:rPr>
              <w:t>i</w:t>
            </w:r>
            <w:r w:rsidRPr="004727AA">
              <w:t xml:space="preserve"> = 4</w:t>
            </w:r>
          </w:p>
        </w:tc>
        <w:tc>
          <w:tcPr>
            <w:tcW w:w="3028" w:type="dxa"/>
            <w:tcBorders>
              <w:bottom w:val="single" w:sz="4" w:space="0" w:color="auto"/>
              <w:right w:val="nil"/>
            </w:tcBorders>
            <w:noWrap/>
            <w:hideMark/>
          </w:tcPr>
          <w:p w14:paraId="4C9AAB72" w14:textId="77777777" w:rsidR="002B0316" w:rsidRPr="004727AA" w:rsidRDefault="002B0316" w:rsidP="002B0316">
            <w:r w:rsidRPr="004727AA">
              <w:t>Opravy a údržba vozidel</w:t>
            </w:r>
          </w:p>
        </w:tc>
        <w:tc>
          <w:tcPr>
            <w:tcW w:w="1266" w:type="dxa"/>
            <w:tcBorders>
              <w:left w:val="nil"/>
              <w:right w:val="nil"/>
            </w:tcBorders>
            <w:noWrap/>
            <w:hideMark/>
          </w:tcPr>
          <w:p w14:paraId="64B00410" w14:textId="77777777" w:rsidR="002B0316" w:rsidRPr="004727AA" w:rsidRDefault="002B0316" w:rsidP="002B0316">
            <w:pPr>
              <w:jc w:val="center"/>
            </w:pPr>
          </w:p>
        </w:tc>
        <w:tc>
          <w:tcPr>
            <w:tcW w:w="2266" w:type="dxa"/>
            <w:tcBorders>
              <w:left w:val="nil"/>
            </w:tcBorders>
            <w:noWrap/>
            <w:hideMark/>
          </w:tcPr>
          <w:p w14:paraId="4F98B6DF" w14:textId="77777777" w:rsidR="002B0316" w:rsidRPr="004727AA" w:rsidRDefault="002B0316" w:rsidP="002B0316">
            <w:r w:rsidRPr="004727AA">
              <w:t> </w:t>
            </w:r>
          </w:p>
        </w:tc>
        <w:tc>
          <w:tcPr>
            <w:tcW w:w="1176" w:type="dxa"/>
            <w:tcBorders>
              <w:left w:val="nil"/>
            </w:tcBorders>
          </w:tcPr>
          <w:p w14:paraId="30AC79C8" w14:textId="77777777" w:rsidR="002B0316" w:rsidRPr="004727AA" w:rsidRDefault="002B0316" w:rsidP="002B0316"/>
        </w:tc>
        <w:tc>
          <w:tcPr>
            <w:tcW w:w="1176" w:type="dxa"/>
            <w:tcBorders>
              <w:left w:val="nil"/>
            </w:tcBorders>
          </w:tcPr>
          <w:p w14:paraId="63C8AF4B" w14:textId="77777777" w:rsidR="002B0316" w:rsidRPr="004727AA" w:rsidRDefault="002B0316" w:rsidP="002B0316"/>
        </w:tc>
        <w:tc>
          <w:tcPr>
            <w:tcW w:w="1176" w:type="dxa"/>
            <w:tcBorders>
              <w:left w:val="nil"/>
            </w:tcBorders>
          </w:tcPr>
          <w:p w14:paraId="24F9AE95" w14:textId="77777777" w:rsidR="002B0316" w:rsidRPr="004727AA" w:rsidRDefault="002B0316" w:rsidP="002B0316"/>
        </w:tc>
        <w:tc>
          <w:tcPr>
            <w:tcW w:w="1176" w:type="dxa"/>
            <w:tcBorders>
              <w:left w:val="nil"/>
            </w:tcBorders>
          </w:tcPr>
          <w:p w14:paraId="19AB57E8" w14:textId="77777777" w:rsidR="002B0316" w:rsidRPr="004727AA" w:rsidRDefault="002B0316" w:rsidP="002B0316"/>
        </w:tc>
        <w:tc>
          <w:tcPr>
            <w:tcW w:w="1177" w:type="dxa"/>
            <w:tcBorders>
              <w:left w:val="nil"/>
            </w:tcBorders>
          </w:tcPr>
          <w:p w14:paraId="5D582796" w14:textId="77777777" w:rsidR="002B0316" w:rsidRPr="004727AA" w:rsidRDefault="002B0316" w:rsidP="002B0316"/>
        </w:tc>
      </w:tr>
      <w:tr w:rsidR="002B0316" w:rsidRPr="004727AA" w14:paraId="34ED9D97" w14:textId="77777777" w:rsidTr="002B0316">
        <w:trPr>
          <w:trHeight w:val="300"/>
        </w:trPr>
        <w:tc>
          <w:tcPr>
            <w:tcW w:w="1268" w:type="dxa"/>
            <w:tcBorders>
              <w:bottom w:val="nil"/>
            </w:tcBorders>
            <w:noWrap/>
            <w:hideMark/>
          </w:tcPr>
          <w:p w14:paraId="2F097ECD" w14:textId="77777777" w:rsidR="002B0316" w:rsidRPr="004727AA" w:rsidRDefault="002B0316" w:rsidP="002B0316">
            <w:pPr>
              <w:jc w:val="center"/>
            </w:pPr>
            <w:r w:rsidRPr="004727AA">
              <w:rPr>
                <w:i/>
              </w:rPr>
              <w:t>i</w:t>
            </w:r>
            <w:r w:rsidRPr="004727AA">
              <w:t xml:space="preserve"> = 5</w:t>
            </w:r>
          </w:p>
        </w:tc>
        <w:tc>
          <w:tcPr>
            <w:tcW w:w="3028" w:type="dxa"/>
            <w:tcBorders>
              <w:bottom w:val="nil"/>
            </w:tcBorders>
            <w:noWrap/>
            <w:hideMark/>
          </w:tcPr>
          <w:p w14:paraId="1A5241C3" w14:textId="77777777" w:rsidR="002B0316" w:rsidRPr="004727AA" w:rsidRDefault="002B0316" w:rsidP="002B0316">
            <w:r w:rsidRPr="004727AA">
              <w:t>Odpisy dlouhodobého majetku</w:t>
            </w:r>
          </w:p>
        </w:tc>
        <w:tc>
          <w:tcPr>
            <w:tcW w:w="1266" w:type="dxa"/>
            <w:noWrap/>
            <w:hideMark/>
          </w:tcPr>
          <w:p w14:paraId="60B18DA9" w14:textId="77777777" w:rsidR="002B0316" w:rsidRPr="004727AA" w:rsidRDefault="002B0316" w:rsidP="002B0316">
            <w:pPr>
              <w:jc w:val="center"/>
            </w:pPr>
            <w:r w:rsidRPr="004727AA">
              <w:rPr>
                <w:i/>
              </w:rPr>
              <w:t>i</w:t>
            </w:r>
            <w:r w:rsidRPr="004727AA">
              <w:t xml:space="preserve"> = 5.1</w:t>
            </w:r>
          </w:p>
        </w:tc>
        <w:tc>
          <w:tcPr>
            <w:tcW w:w="2266" w:type="dxa"/>
            <w:noWrap/>
            <w:hideMark/>
          </w:tcPr>
          <w:p w14:paraId="16947299" w14:textId="77777777" w:rsidR="002B0316" w:rsidRPr="004727AA" w:rsidRDefault="002B0316" w:rsidP="002B0316">
            <w:r w:rsidRPr="004727AA">
              <w:t>Vozidla</w:t>
            </w:r>
          </w:p>
        </w:tc>
        <w:tc>
          <w:tcPr>
            <w:tcW w:w="1176" w:type="dxa"/>
          </w:tcPr>
          <w:p w14:paraId="57FD2821" w14:textId="77777777" w:rsidR="002B0316" w:rsidRPr="004727AA" w:rsidRDefault="002B0316" w:rsidP="002B0316"/>
        </w:tc>
        <w:tc>
          <w:tcPr>
            <w:tcW w:w="1176" w:type="dxa"/>
          </w:tcPr>
          <w:p w14:paraId="25F95DF2" w14:textId="77777777" w:rsidR="002B0316" w:rsidRPr="004727AA" w:rsidRDefault="002B0316" w:rsidP="002B0316"/>
        </w:tc>
        <w:tc>
          <w:tcPr>
            <w:tcW w:w="1176" w:type="dxa"/>
          </w:tcPr>
          <w:p w14:paraId="6A95CC3A" w14:textId="77777777" w:rsidR="002B0316" w:rsidRPr="004727AA" w:rsidRDefault="002B0316" w:rsidP="002B0316"/>
        </w:tc>
        <w:tc>
          <w:tcPr>
            <w:tcW w:w="1176" w:type="dxa"/>
          </w:tcPr>
          <w:p w14:paraId="0FC8B992" w14:textId="77777777" w:rsidR="002B0316" w:rsidRPr="004727AA" w:rsidRDefault="002B0316" w:rsidP="002B0316"/>
        </w:tc>
        <w:tc>
          <w:tcPr>
            <w:tcW w:w="1177" w:type="dxa"/>
          </w:tcPr>
          <w:p w14:paraId="2283CA1E" w14:textId="77777777" w:rsidR="002B0316" w:rsidRPr="004727AA" w:rsidRDefault="002B0316" w:rsidP="002B0316"/>
        </w:tc>
      </w:tr>
      <w:tr w:rsidR="002B0316" w:rsidRPr="004727AA" w14:paraId="249809F8" w14:textId="77777777" w:rsidTr="002B0316">
        <w:trPr>
          <w:trHeight w:val="300"/>
        </w:trPr>
        <w:tc>
          <w:tcPr>
            <w:tcW w:w="1268" w:type="dxa"/>
            <w:tcBorders>
              <w:top w:val="nil"/>
            </w:tcBorders>
            <w:noWrap/>
            <w:hideMark/>
          </w:tcPr>
          <w:p w14:paraId="1AC388A4" w14:textId="77777777" w:rsidR="002B0316" w:rsidRPr="004727AA" w:rsidRDefault="002B0316" w:rsidP="002B0316">
            <w:pPr>
              <w:jc w:val="center"/>
            </w:pPr>
          </w:p>
        </w:tc>
        <w:tc>
          <w:tcPr>
            <w:tcW w:w="3028" w:type="dxa"/>
            <w:tcBorders>
              <w:top w:val="nil"/>
              <w:bottom w:val="single" w:sz="4" w:space="0" w:color="auto"/>
            </w:tcBorders>
            <w:noWrap/>
            <w:hideMark/>
          </w:tcPr>
          <w:p w14:paraId="5A5DCCCD" w14:textId="77777777" w:rsidR="002B0316" w:rsidRPr="004727AA" w:rsidRDefault="002B0316" w:rsidP="002B0316">
            <w:r w:rsidRPr="004727AA">
              <w:t> </w:t>
            </w:r>
          </w:p>
        </w:tc>
        <w:tc>
          <w:tcPr>
            <w:tcW w:w="1266" w:type="dxa"/>
            <w:tcBorders>
              <w:bottom w:val="single" w:sz="4" w:space="0" w:color="auto"/>
            </w:tcBorders>
            <w:noWrap/>
            <w:hideMark/>
          </w:tcPr>
          <w:p w14:paraId="5B86AA6A" w14:textId="77777777" w:rsidR="002B0316" w:rsidRPr="004727AA" w:rsidRDefault="002B0316" w:rsidP="002B0316">
            <w:pPr>
              <w:jc w:val="center"/>
            </w:pPr>
            <w:r w:rsidRPr="004727AA">
              <w:rPr>
                <w:i/>
              </w:rPr>
              <w:t>i</w:t>
            </w:r>
            <w:r w:rsidRPr="004727AA">
              <w:t xml:space="preserve"> = 5.2</w:t>
            </w:r>
          </w:p>
        </w:tc>
        <w:tc>
          <w:tcPr>
            <w:tcW w:w="2266" w:type="dxa"/>
            <w:tcBorders>
              <w:bottom w:val="single" w:sz="4" w:space="0" w:color="auto"/>
            </w:tcBorders>
            <w:noWrap/>
            <w:hideMark/>
          </w:tcPr>
          <w:p w14:paraId="58448B75" w14:textId="77777777" w:rsidR="002B0316" w:rsidRPr="004727AA" w:rsidRDefault="002B0316" w:rsidP="002B0316">
            <w:r w:rsidRPr="004727AA">
              <w:t>Ostatní majetek</w:t>
            </w:r>
          </w:p>
        </w:tc>
        <w:tc>
          <w:tcPr>
            <w:tcW w:w="1176" w:type="dxa"/>
            <w:tcBorders>
              <w:bottom w:val="single" w:sz="4" w:space="0" w:color="auto"/>
            </w:tcBorders>
          </w:tcPr>
          <w:p w14:paraId="58A6F75F" w14:textId="77777777" w:rsidR="002B0316" w:rsidRPr="004727AA" w:rsidRDefault="002B0316" w:rsidP="002B0316"/>
        </w:tc>
        <w:tc>
          <w:tcPr>
            <w:tcW w:w="1176" w:type="dxa"/>
            <w:tcBorders>
              <w:bottom w:val="single" w:sz="4" w:space="0" w:color="auto"/>
            </w:tcBorders>
          </w:tcPr>
          <w:p w14:paraId="186CD89F" w14:textId="77777777" w:rsidR="002B0316" w:rsidRPr="004727AA" w:rsidRDefault="002B0316" w:rsidP="002B0316"/>
        </w:tc>
        <w:tc>
          <w:tcPr>
            <w:tcW w:w="1176" w:type="dxa"/>
            <w:tcBorders>
              <w:bottom w:val="single" w:sz="4" w:space="0" w:color="auto"/>
            </w:tcBorders>
          </w:tcPr>
          <w:p w14:paraId="22BF0ED3" w14:textId="77777777" w:rsidR="002B0316" w:rsidRPr="004727AA" w:rsidRDefault="002B0316" w:rsidP="002B0316"/>
        </w:tc>
        <w:tc>
          <w:tcPr>
            <w:tcW w:w="1176" w:type="dxa"/>
            <w:tcBorders>
              <w:bottom w:val="single" w:sz="4" w:space="0" w:color="auto"/>
            </w:tcBorders>
          </w:tcPr>
          <w:p w14:paraId="16A87DEF" w14:textId="77777777" w:rsidR="002B0316" w:rsidRPr="004727AA" w:rsidRDefault="002B0316" w:rsidP="002B0316"/>
        </w:tc>
        <w:tc>
          <w:tcPr>
            <w:tcW w:w="1177" w:type="dxa"/>
            <w:tcBorders>
              <w:bottom w:val="single" w:sz="4" w:space="0" w:color="auto"/>
            </w:tcBorders>
          </w:tcPr>
          <w:p w14:paraId="58F40606" w14:textId="77777777" w:rsidR="002B0316" w:rsidRPr="004727AA" w:rsidRDefault="002B0316" w:rsidP="002B0316"/>
        </w:tc>
      </w:tr>
      <w:tr w:rsidR="002B0316" w:rsidRPr="004727AA" w14:paraId="409738D6" w14:textId="77777777" w:rsidTr="002B0316">
        <w:trPr>
          <w:trHeight w:val="300"/>
        </w:trPr>
        <w:tc>
          <w:tcPr>
            <w:tcW w:w="1268" w:type="dxa"/>
            <w:tcBorders>
              <w:bottom w:val="single" w:sz="4" w:space="0" w:color="auto"/>
            </w:tcBorders>
            <w:noWrap/>
            <w:hideMark/>
          </w:tcPr>
          <w:p w14:paraId="77C3373F" w14:textId="77777777" w:rsidR="002B0316" w:rsidRPr="004727AA" w:rsidRDefault="002B0316" w:rsidP="002B0316">
            <w:pPr>
              <w:jc w:val="center"/>
            </w:pPr>
            <w:r w:rsidRPr="004727AA">
              <w:rPr>
                <w:i/>
              </w:rPr>
              <w:t>i</w:t>
            </w:r>
            <w:r w:rsidRPr="004727AA">
              <w:t xml:space="preserve"> = 6</w:t>
            </w:r>
          </w:p>
        </w:tc>
        <w:tc>
          <w:tcPr>
            <w:tcW w:w="3028" w:type="dxa"/>
            <w:tcBorders>
              <w:bottom w:val="single" w:sz="4" w:space="0" w:color="auto"/>
              <w:right w:val="nil"/>
            </w:tcBorders>
            <w:noWrap/>
            <w:hideMark/>
          </w:tcPr>
          <w:p w14:paraId="172B6905" w14:textId="77777777" w:rsidR="002B0316" w:rsidRPr="004727AA" w:rsidRDefault="002B0316" w:rsidP="002B0316">
            <w:r w:rsidRPr="004727AA">
              <w:t>Pronájem a leasing vozidel</w:t>
            </w:r>
          </w:p>
        </w:tc>
        <w:tc>
          <w:tcPr>
            <w:tcW w:w="1266" w:type="dxa"/>
            <w:tcBorders>
              <w:left w:val="nil"/>
              <w:right w:val="nil"/>
            </w:tcBorders>
            <w:noWrap/>
            <w:hideMark/>
          </w:tcPr>
          <w:p w14:paraId="7768A57A" w14:textId="77777777" w:rsidR="002B0316" w:rsidRPr="004727AA" w:rsidRDefault="002B0316" w:rsidP="002B0316">
            <w:pPr>
              <w:jc w:val="center"/>
            </w:pPr>
          </w:p>
        </w:tc>
        <w:tc>
          <w:tcPr>
            <w:tcW w:w="2266" w:type="dxa"/>
            <w:tcBorders>
              <w:left w:val="nil"/>
            </w:tcBorders>
            <w:noWrap/>
            <w:hideMark/>
          </w:tcPr>
          <w:p w14:paraId="04A13029" w14:textId="77777777" w:rsidR="002B0316" w:rsidRPr="004727AA" w:rsidRDefault="002B0316" w:rsidP="002B0316">
            <w:r w:rsidRPr="004727AA">
              <w:t> </w:t>
            </w:r>
          </w:p>
        </w:tc>
        <w:tc>
          <w:tcPr>
            <w:tcW w:w="1176" w:type="dxa"/>
            <w:tcBorders>
              <w:left w:val="nil"/>
            </w:tcBorders>
          </w:tcPr>
          <w:p w14:paraId="36C14BAB" w14:textId="77777777" w:rsidR="002B0316" w:rsidRPr="004727AA" w:rsidRDefault="002B0316" w:rsidP="002B0316"/>
        </w:tc>
        <w:tc>
          <w:tcPr>
            <w:tcW w:w="1176" w:type="dxa"/>
            <w:tcBorders>
              <w:left w:val="nil"/>
            </w:tcBorders>
          </w:tcPr>
          <w:p w14:paraId="3080B07F" w14:textId="77777777" w:rsidR="002B0316" w:rsidRPr="004727AA" w:rsidRDefault="002B0316" w:rsidP="002B0316"/>
        </w:tc>
        <w:tc>
          <w:tcPr>
            <w:tcW w:w="1176" w:type="dxa"/>
            <w:tcBorders>
              <w:left w:val="nil"/>
            </w:tcBorders>
          </w:tcPr>
          <w:p w14:paraId="53FFB5A7" w14:textId="77777777" w:rsidR="002B0316" w:rsidRPr="004727AA" w:rsidRDefault="002B0316" w:rsidP="002B0316"/>
        </w:tc>
        <w:tc>
          <w:tcPr>
            <w:tcW w:w="1176" w:type="dxa"/>
            <w:tcBorders>
              <w:left w:val="nil"/>
            </w:tcBorders>
          </w:tcPr>
          <w:p w14:paraId="13E8A661" w14:textId="77777777" w:rsidR="002B0316" w:rsidRPr="004727AA" w:rsidRDefault="002B0316" w:rsidP="002B0316"/>
        </w:tc>
        <w:tc>
          <w:tcPr>
            <w:tcW w:w="1177" w:type="dxa"/>
            <w:tcBorders>
              <w:left w:val="nil"/>
            </w:tcBorders>
          </w:tcPr>
          <w:p w14:paraId="5F43A17E" w14:textId="77777777" w:rsidR="002B0316" w:rsidRPr="004727AA" w:rsidRDefault="002B0316" w:rsidP="002B0316"/>
        </w:tc>
      </w:tr>
      <w:tr w:rsidR="002B0316" w:rsidRPr="004727AA" w14:paraId="33389540" w14:textId="77777777" w:rsidTr="002B0316">
        <w:trPr>
          <w:trHeight w:val="300"/>
        </w:trPr>
        <w:tc>
          <w:tcPr>
            <w:tcW w:w="1268" w:type="dxa"/>
            <w:tcBorders>
              <w:bottom w:val="nil"/>
            </w:tcBorders>
            <w:noWrap/>
            <w:hideMark/>
          </w:tcPr>
          <w:p w14:paraId="046C5053" w14:textId="77777777" w:rsidR="002B0316" w:rsidRPr="004727AA" w:rsidRDefault="002B0316" w:rsidP="002B0316">
            <w:pPr>
              <w:jc w:val="center"/>
            </w:pPr>
            <w:r w:rsidRPr="004727AA">
              <w:rPr>
                <w:i/>
              </w:rPr>
              <w:t>i</w:t>
            </w:r>
            <w:r w:rsidRPr="004727AA">
              <w:t xml:space="preserve"> = 7</w:t>
            </w:r>
          </w:p>
        </w:tc>
        <w:tc>
          <w:tcPr>
            <w:tcW w:w="3028" w:type="dxa"/>
            <w:tcBorders>
              <w:bottom w:val="nil"/>
            </w:tcBorders>
            <w:noWrap/>
            <w:hideMark/>
          </w:tcPr>
          <w:p w14:paraId="4A5226D1" w14:textId="77777777" w:rsidR="002B0316" w:rsidRPr="004727AA" w:rsidRDefault="002B0316" w:rsidP="002B0316">
            <w:r w:rsidRPr="004727AA">
              <w:t>Mzdové náklady</w:t>
            </w:r>
          </w:p>
        </w:tc>
        <w:tc>
          <w:tcPr>
            <w:tcW w:w="1266" w:type="dxa"/>
            <w:noWrap/>
            <w:hideMark/>
          </w:tcPr>
          <w:p w14:paraId="4CA7EF46" w14:textId="77777777" w:rsidR="002B0316" w:rsidRPr="004727AA" w:rsidRDefault="002B0316" w:rsidP="002B0316">
            <w:pPr>
              <w:jc w:val="center"/>
            </w:pPr>
            <w:r w:rsidRPr="004727AA">
              <w:rPr>
                <w:i/>
              </w:rPr>
              <w:t>i</w:t>
            </w:r>
            <w:r w:rsidRPr="004727AA">
              <w:t xml:space="preserve"> = 7.1</w:t>
            </w:r>
          </w:p>
        </w:tc>
        <w:tc>
          <w:tcPr>
            <w:tcW w:w="2266" w:type="dxa"/>
            <w:noWrap/>
            <w:hideMark/>
          </w:tcPr>
          <w:p w14:paraId="619337FB" w14:textId="77777777" w:rsidR="002B0316" w:rsidRPr="004727AA" w:rsidRDefault="002B0316" w:rsidP="002B0316">
            <w:r w:rsidRPr="004727AA">
              <w:t>Vlakový personál</w:t>
            </w:r>
          </w:p>
        </w:tc>
        <w:tc>
          <w:tcPr>
            <w:tcW w:w="1176" w:type="dxa"/>
          </w:tcPr>
          <w:p w14:paraId="67D77312" w14:textId="77777777" w:rsidR="002B0316" w:rsidRPr="004727AA" w:rsidRDefault="002B0316" w:rsidP="002B0316"/>
        </w:tc>
        <w:tc>
          <w:tcPr>
            <w:tcW w:w="1176" w:type="dxa"/>
          </w:tcPr>
          <w:p w14:paraId="4F66600A" w14:textId="77777777" w:rsidR="002B0316" w:rsidRPr="004727AA" w:rsidRDefault="002B0316" w:rsidP="002B0316"/>
        </w:tc>
        <w:tc>
          <w:tcPr>
            <w:tcW w:w="1176" w:type="dxa"/>
          </w:tcPr>
          <w:p w14:paraId="257F4C0E" w14:textId="77777777" w:rsidR="002B0316" w:rsidRPr="004727AA" w:rsidRDefault="002B0316" w:rsidP="002B0316"/>
        </w:tc>
        <w:tc>
          <w:tcPr>
            <w:tcW w:w="1176" w:type="dxa"/>
          </w:tcPr>
          <w:p w14:paraId="1F95888F" w14:textId="77777777" w:rsidR="002B0316" w:rsidRPr="004727AA" w:rsidRDefault="002B0316" w:rsidP="002B0316"/>
        </w:tc>
        <w:tc>
          <w:tcPr>
            <w:tcW w:w="1177" w:type="dxa"/>
          </w:tcPr>
          <w:p w14:paraId="46A496C3" w14:textId="77777777" w:rsidR="002B0316" w:rsidRPr="004727AA" w:rsidRDefault="002B0316" w:rsidP="002B0316"/>
        </w:tc>
      </w:tr>
      <w:tr w:rsidR="002B0316" w:rsidRPr="004727AA" w14:paraId="2BCCC1BC" w14:textId="77777777" w:rsidTr="002B0316">
        <w:trPr>
          <w:trHeight w:val="300"/>
        </w:trPr>
        <w:tc>
          <w:tcPr>
            <w:tcW w:w="1268" w:type="dxa"/>
            <w:tcBorders>
              <w:top w:val="nil"/>
              <w:bottom w:val="single" w:sz="4" w:space="0" w:color="auto"/>
            </w:tcBorders>
            <w:noWrap/>
            <w:hideMark/>
          </w:tcPr>
          <w:p w14:paraId="1CC28CFF" w14:textId="77777777" w:rsidR="002B0316" w:rsidRPr="004727AA" w:rsidRDefault="002B0316" w:rsidP="002B0316">
            <w:pPr>
              <w:jc w:val="center"/>
            </w:pPr>
          </w:p>
        </w:tc>
        <w:tc>
          <w:tcPr>
            <w:tcW w:w="3028" w:type="dxa"/>
            <w:tcBorders>
              <w:top w:val="nil"/>
              <w:bottom w:val="single" w:sz="4" w:space="0" w:color="auto"/>
            </w:tcBorders>
            <w:noWrap/>
            <w:hideMark/>
          </w:tcPr>
          <w:p w14:paraId="6EA7D6D2" w14:textId="77777777" w:rsidR="002B0316" w:rsidRPr="004727AA" w:rsidRDefault="002B0316" w:rsidP="002B0316">
            <w:r w:rsidRPr="004727AA">
              <w:t> </w:t>
            </w:r>
          </w:p>
        </w:tc>
        <w:tc>
          <w:tcPr>
            <w:tcW w:w="1266" w:type="dxa"/>
            <w:noWrap/>
            <w:hideMark/>
          </w:tcPr>
          <w:p w14:paraId="37E91B5E" w14:textId="77777777" w:rsidR="002B0316" w:rsidRPr="004727AA" w:rsidRDefault="002B0316" w:rsidP="002B0316">
            <w:pPr>
              <w:jc w:val="center"/>
            </w:pPr>
            <w:r w:rsidRPr="004727AA">
              <w:rPr>
                <w:i/>
              </w:rPr>
              <w:t>i</w:t>
            </w:r>
            <w:r w:rsidRPr="004727AA">
              <w:t xml:space="preserve"> = 7.2</w:t>
            </w:r>
          </w:p>
        </w:tc>
        <w:tc>
          <w:tcPr>
            <w:tcW w:w="2266" w:type="dxa"/>
            <w:noWrap/>
            <w:hideMark/>
          </w:tcPr>
          <w:p w14:paraId="04CBC057" w14:textId="77777777" w:rsidR="002B0316" w:rsidRPr="004727AA" w:rsidRDefault="002B0316" w:rsidP="002B0316">
            <w:r w:rsidRPr="004727AA">
              <w:t>Ostatní zaměstnanci</w:t>
            </w:r>
          </w:p>
        </w:tc>
        <w:tc>
          <w:tcPr>
            <w:tcW w:w="1176" w:type="dxa"/>
          </w:tcPr>
          <w:p w14:paraId="179E7F42" w14:textId="77777777" w:rsidR="002B0316" w:rsidRPr="004727AA" w:rsidRDefault="002B0316" w:rsidP="002B0316"/>
        </w:tc>
        <w:tc>
          <w:tcPr>
            <w:tcW w:w="1176" w:type="dxa"/>
          </w:tcPr>
          <w:p w14:paraId="3684BC8D" w14:textId="77777777" w:rsidR="002B0316" w:rsidRPr="004727AA" w:rsidRDefault="002B0316" w:rsidP="002B0316"/>
        </w:tc>
        <w:tc>
          <w:tcPr>
            <w:tcW w:w="1176" w:type="dxa"/>
          </w:tcPr>
          <w:p w14:paraId="1D424232" w14:textId="77777777" w:rsidR="002B0316" w:rsidRPr="004727AA" w:rsidRDefault="002B0316" w:rsidP="002B0316"/>
        </w:tc>
        <w:tc>
          <w:tcPr>
            <w:tcW w:w="1176" w:type="dxa"/>
          </w:tcPr>
          <w:p w14:paraId="11F22AE5" w14:textId="77777777" w:rsidR="002B0316" w:rsidRPr="004727AA" w:rsidRDefault="002B0316" w:rsidP="002B0316"/>
        </w:tc>
        <w:tc>
          <w:tcPr>
            <w:tcW w:w="1177" w:type="dxa"/>
          </w:tcPr>
          <w:p w14:paraId="1264458C" w14:textId="77777777" w:rsidR="002B0316" w:rsidRPr="004727AA" w:rsidRDefault="002B0316" w:rsidP="002B0316"/>
        </w:tc>
      </w:tr>
      <w:tr w:rsidR="002B0316" w:rsidRPr="004727AA" w14:paraId="28BA672E" w14:textId="77777777" w:rsidTr="002B0316">
        <w:trPr>
          <w:trHeight w:val="300"/>
        </w:trPr>
        <w:tc>
          <w:tcPr>
            <w:tcW w:w="1268" w:type="dxa"/>
            <w:tcBorders>
              <w:bottom w:val="nil"/>
            </w:tcBorders>
            <w:noWrap/>
            <w:hideMark/>
          </w:tcPr>
          <w:p w14:paraId="693113C6" w14:textId="77777777" w:rsidR="002B0316" w:rsidRPr="004727AA" w:rsidRDefault="002B0316" w:rsidP="002B0316">
            <w:pPr>
              <w:jc w:val="center"/>
            </w:pPr>
            <w:r w:rsidRPr="004727AA">
              <w:rPr>
                <w:i/>
              </w:rPr>
              <w:t>i</w:t>
            </w:r>
            <w:r w:rsidRPr="004727AA">
              <w:t xml:space="preserve"> = 8</w:t>
            </w:r>
          </w:p>
        </w:tc>
        <w:tc>
          <w:tcPr>
            <w:tcW w:w="3028" w:type="dxa"/>
            <w:tcBorders>
              <w:bottom w:val="nil"/>
            </w:tcBorders>
            <w:noWrap/>
            <w:hideMark/>
          </w:tcPr>
          <w:p w14:paraId="1AD081E7" w14:textId="77777777" w:rsidR="002B0316" w:rsidRPr="004727AA" w:rsidRDefault="002B0316" w:rsidP="002B0316">
            <w:r w:rsidRPr="004727AA">
              <w:t>Sociální a zdravotní pojištění</w:t>
            </w:r>
          </w:p>
        </w:tc>
        <w:tc>
          <w:tcPr>
            <w:tcW w:w="1266" w:type="dxa"/>
            <w:noWrap/>
            <w:hideMark/>
          </w:tcPr>
          <w:p w14:paraId="4C142EC5" w14:textId="77777777" w:rsidR="002B0316" w:rsidRPr="004727AA" w:rsidRDefault="002B0316" w:rsidP="002B0316">
            <w:pPr>
              <w:jc w:val="center"/>
            </w:pPr>
            <w:r w:rsidRPr="004727AA">
              <w:rPr>
                <w:i/>
              </w:rPr>
              <w:t>i</w:t>
            </w:r>
            <w:r w:rsidRPr="004727AA">
              <w:t xml:space="preserve"> = 8.1</w:t>
            </w:r>
          </w:p>
        </w:tc>
        <w:tc>
          <w:tcPr>
            <w:tcW w:w="2266" w:type="dxa"/>
            <w:noWrap/>
            <w:hideMark/>
          </w:tcPr>
          <w:p w14:paraId="3D5309B8" w14:textId="77777777" w:rsidR="002B0316" w:rsidRPr="004727AA" w:rsidRDefault="002B0316" w:rsidP="002B0316">
            <w:r w:rsidRPr="004727AA">
              <w:t>Vlakový personál</w:t>
            </w:r>
          </w:p>
        </w:tc>
        <w:tc>
          <w:tcPr>
            <w:tcW w:w="1176" w:type="dxa"/>
          </w:tcPr>
          <w:p w14:paraId="35A89CA1" w14:textId="77777777" w:rsidR="002B0316" w:rsidRPr="004727AA" w:rsidRDefault="002B0316" w:rsidP="002B0316"/>
        </w:tc>
        <w:tc>
          <w:tcPr>
            <w:tcW w:w="1176" w:type="dxa"/>
          </w:tcPr>
          <w:p w14:paraId="208D9C97" w14:textId="77777777" w:rsidR="002B0316" w:rsidRPr="004727AA" w:rsidRDefault="002B0316" w:rsidP="002B0316"/>
        </w:tc>
        <w:tc>
          <w:tcPr>
            <w:tcW w:w="1176" w:type="dxa"/>
          </w:tcPr>
          <w:p w14:paraId="73BD06FF" w14:textId="77777777" w:rsidR="002B0316" w:rsidRPr="004727AA" w:rsidRDefault="002B0316" w:rsidP="002B0316"/>
        </w:tc>
        <w:tc>
          <w:tcPr>
            <w:tcW w:w="1176" w:type="dxa"/>
          </w:tcPr>
          <w:p w14:paraId="35C2630B" w14:textId="77777777" w:rsidR="002B0316" w:rsidRPr="004727AA" w:rsidRDefault="002B0316" w:rsidP="002B0316"/>
        </w:tc>
        <w:tc>
          <w:tcPr>
            <w:tcW w:w="1177" w:type="dxa"/>
          </w:tcPr>
          <w:p w14:paraId="7D5E60F4" w14:textId="77777777" w:rsidR="002B0316" w:rsidRPr="004727AA" w:rsidRDefault="002B0316" w:rsidP="002B0316"/>
        </w:tc>
      </w:tr>
      <w:tr w:rsidR="002B0316" w:rsidRPr="004727AA" w14:paraId="6796C47A" w14:textId="77777777" w:rsidTr="002B0316">
        <w:trPr>
          <w:trHeight w:val="300"/>
        </w:trPr>
        <w:tc>
          <w:tcPr>
            <w:tcW w:w="1268" w:type="dxa"/>
            <w:tcBorders>
              <w:top w:val="nil"/>
            </w:tcBorders>
            <w:noWrap/>
            <w:hideMark/>
          </w:tcPr>
          <w:p w14:paraId="121510FA" w14:textId="77777777" w:rsidR="002B0316" w:rsidRPr="004727AA" w:rsidRDefault="002B0316" w:rsidP="002B0316">
            <w:pPr>
              <w:jc w:val="center"/>
            </w:pPr>
          </w:p>
        </w:tc>
        <w:tc>
          <w:tcPr>
            <w:tcW w:w="3028" w:type="dxa"/>
            <w:tcBorders>
              <w:top w:val="nil"/>
              <w:bottom w:val="single" w:sz="4" w:space="0" w:color="auto"/>
            </w:tcBorders>
            <w:noWrap/>
            <w:hideMark/>
          </w:tcPr>
          <w:p w14:paraId="4D390250" w14:textId="77777777" w:rsidR="002B0316" w:rsidRPr="004727AA" w:rsidRDefault="002B0316" w:rsidP="002B0316">
            <w:r w:rsidRPr="004727AA">
              <w:t> </w:t>
            </w:r>
          </w:p>
        </w:tc>
        <w:tc>
          <w:tcPr>
            <w:tcW w:w="1266" w:type="dxa"/>
            <w:tcBorders>
              <w:bottom w:val="single" w:sz="4" w:space="0" w:color="auto"/>
            </w:tcBorders>
            <w:noWrap/>
            <w:hideMark/>
          </w:tcPr>
          <w:p w14:paraId="1F1A9972" w14:textId="77777777" w:rsidR="002B0316" w:rsidRPr="004727AA" w:rsidRDefault="002B0316" w:rsidP="002B0316">
            <w:pPr>
              <w:jc w:val="center"/>
            </w:pPr>
            <w:r w:rsidRPr="004727AA">
              <w:rPr>
                <w:i/>
              </w:rPr>
              <w:t>i</w:t>
            </w:r>
            <w:r w:rsidRPr="004727AA">
              <w:t xml:space="preserve"> = 8.2</w:t>
            </w:r>
          </w:p>
        </w:tc>
        <w:tc>
          <w:tcPr>
            <w:tcW w:w="2266" w:type="dxa"/>
            <w:tcBorders>
              <w:bottom w:val="single" w:sz="4" w:space="0" w:color="auto"/>
            </w:tcBorders>
            <w:noWrap/>
            <w:hideMark/>
          </w:tcPr>
          <w:p w14:paraId="5A7D70D8" w14:textId="77777777" w:rsidR="002B0316" w:rsidRPr="004727AA" w:rsidRDefault="002B0316" w:rsidP="002B0316">
            <w:r w:rsidRPr="004727AA">
              <w:t>Ostatní zaměstnanci</w:t>
            </w:r>
          </w:p>
        </w:tc>
        <w:tc>
          <w:tcPr>
            <w:tcW w:w="1176" w:type="dxa"/>
            <w:tcBorders>
              <w:bottom w:val="single" w:sz="4" w:space="0" w:color="auto"/>
            </w:tcBorders>
          </w:tcPr>
          <w:p w14:paraId="195F04C9" w14:textId="77777777" w:rsidR="002B0316" w:rsidRPr="004727AA" w:rsidRDefault="002B0316" w:rsidP="002B0316"/>
        </w:tc>
        <w:tc>
          <w:tcPr>
            <w:tcW w:w="1176" w:type="dxa"/>
            <w:tcBorders>
              <w:bottom w:val="single" w:sz="4" w:space="0" w:color="auto"/>
            </w:tcBorders>
          </w:tcPr>
          <w:p w14:paraId="6D473F3A" w14:textId="77777777" w:rsidR="002B0316" w:rsidRPr="004727AA" w:rsidRDefault="002B0316" w:rsidP="002B0316"/>
        </w:tc>
        <w:tc>
          <w:tcPr>
            <w:tcW w:w="1176" w:type="dxa"/>
            <w:tcBorders>
              <w:bottom w:val="single" w:sz="4" w:space="0" w:color="auto"/>
            </w:tcBorders>
          </w:tcPr>
          <w:p w14:paraId="6151745A" w14:textId="77777777" w:rsidR="002B0316" w:rsidRPr="004727AA" w:rsidRDefault="002B0316" w:rsidP="002B0316"/>
        </w:tc>
        <w:tc>
          <w:tcPr>
            <w:tcW w:w="1176" w:type="dxa"/>
            <w:tcBorders>
              <w:bottom w:val="single" w:sz="4" w:space="0" w:color="auto"/>
            </w:tcBorders>
          </w:tcPr>
          <w:p w14:paraId="0CE98A46" w14:textId="77777777" w:rsidR="002B0316" w:rsidRPr="004727AA" w:rsidRDefault="002B0316" w:rsidP="002B0316"/>
        </w:tc>
        <w:tc>
          <w:tcPr>
            <w:tcW w:w="1177" w:type="dxa"/>
            <w:tcBorders>
              <w:bottom w:val="single" w:sz="4" w:space="0" w:color="auto"/>
            </w:tcBorders>
          </w:tcPr>
          <w:p w14:paraId="766A5048" w14:textId="77777777" w:rsidR="002B0316" w:rsidRPr="004727AA" w:rsidRDefault="002B0316" w:rsidP="002B0316"/>
        </w:tc>
      </w:tr>
      <w:tr w:rsidR="002B0316" w:rsidRPr="004727AA" w14:paraId="3A540957" w14:textId="77777777" w:rsidTr="002B0316">
        <w:trPr>
          <w:trHeight w:val="300"/>
        </w:trPr>
        <w:tc>
          <w:tcPr>
            <w:tcW w:w="1268" w:type="dxa"/>
            <w:noWrap/>
            <w:hideMark/>
          </w:tcPr>
          <w:p w14:paraId="1DFC72EF" w14:textId="77777777" w:rsidR="002B0316" w:rsidRPr="004727AA" w:rsidRDefault="002B0316" w:rsidP="002B0316">
            <w:pPr>
              <w:jc w:val="center"/>
            </w:pPr>
            <w:r w:rsidRPr="004727AA">
              <w:rPr>
                <w:i/>
              </w:rPr>
              <w:t>i</w:t>
            </w:r>
            <w:r w:rsidRPr="004727AA">
              <w:t xml:space="preserve"> = 9</w:t>
            </w:r>
          </w:p>
        </w:tc>
        <w:tc>
          <w:tcPr>
            <w:tcW w:w="3028" w:type="dxa"/>
            <w:tcBorders>
              <w:right w:val="nil"/>
            </w:tcBorders>
            <w:noWrap/>
            <w:hideMark/>
          </w:tcPr>
          <w:p w14:paraId="78D202E7" w14:textId="77777777" w:rsidR="002B0316" w:rsidRPr="004727AA" w:rsidRDefault="002B0316" w:rsidP="002B0316">
            <w:r w:rsidRPr="004727AA">
              <w:t>Cestovné</w:t>
            </w:r>
          </w:p>
        </w:tc>
        <w:tc>
          <w:tcPr>
            <w:tcW w:w="1266" w:type="dxa"/>
            <w:tcBorders>
              <w:left w:val="nil"/>
              <w:right w:val="nil"/>
            </w:tcBorders>
            <w:noWrap/>
            <w:hideMark/>
          </w:tcPr>
          <w:p w14:paraId="2BC64E15" w14:textId="77777777" w:rsidR="002B0316" w:rsidRPr="004727AA" w:rsidRDefault="002B0316" w:rsidP="002B0316">
            <w:r w:rsidRPr="004727AA">
              <w:t> </w:t>
            </w:r>
          </w:p>
        </w:tc>
        <w:tc>
          <w:tcPr>
            <w:tcW w:w="2266" w:type="dxa"/>
            <w:tcBorders>
              <w:left w:val="nil"/>
            </w:tcBorders>
            <w:noWrap/>
            <w:hideMark/>
          </w:tcPr>
          <w:p w14:paraId="71AE4056" w14:textId="77777777" w:rsidR="002B0316" w:rsidRPr="004727AA" w:rsidRDefault="002B0316" w:rsidP="002B0316">
            <w:r w:rsidRPr="004727AA">
              <w:t> </w:t>
            </w:r>
          </w:p>
        </w:tc>
        <w:tc>
          <w:tcPr>
            <w:tcW w:w="1176" w:type="dxa"/>
            <w:tcBorders>
              <w:left w:val="nil"/>
            </w:tcBorders>
          </w:tcPr>
          <w:p w14:paraId="44E712BC" w14:textId="77777777" w:rsidR="002B0316" w:rsidRPr="004727AA" w:rsidRDefault="002B0316" w:rsidP="002B0316"/>
        </w:tc>
        <w:tc>
          <w:tcPr>
            <w:tcW w:w="1176" w:type="dxa"/>
            <w:tcBorders>
              <w:left w:val="nil"/>
            </w:tcBorders>
          </w:tcPr>
          <w:p w14:paraId="6FC69AEC" w14:textId="77777777" w:rsidR="002B0316" w:rsidRPr="004727AA" w:rsidRDefault="002B0316" w:rsidP="002B0316"/>
        </w:tc>
        <w:tc>
          <w:tcPr>
            <w:tcW w:w="1176" w:type="dxa"/>
            <w:tcBorders>
              <w:left w:val="nil"/>
            </w:tcBorders>
          </w:tcPr>
          <w:p w14:paraId="31324DC4" w14:textId="77777777" w:rsidR="002B0316" w:rsidRPr="004727AA" w:rsidRDefault="002B0316" w:rsidP="002B0316"/>
        </w:tc>
        <w:tc>
          <w:tcPr>
            <w:tcW w:w="1176" w:type="dxa"/>
            <w:tcBorders>
              <w:left w:val="nil"/>
            </w:tcBorders>
          </w:tcPr>
          <w:p w14:paraId="71DE1FC2" w14:textId="77777777" w:rsidR="002B0316" w:rsidRPr="004727AA" w:rsidRDefault="002B0316" w:rsidP="002B0316"/>
        </w:tc>
        <w:tc>
          <w:tcPr>
            <w:tcW w:w="1177" w:type="dxa"/>
            <w:tcBorders>
              <w:left w:val="nil"/>
            </w:tcBorders>
          </w:tcPr>
          <w:p w14:paraId="71754139" w14:textId="77777777" w:rsidR="002B0316" w:rsidRPr="004727AA" w:rsidRDefault="002B0316" w:rsidP="002B0316"/>
        </w:tc>
      </w:tr>
      <w:tr w:rsidR="002B0316" w:rsidRPr="004727AA" w14:paraId="2CA6E55F" w14:textId="77777777" w:rsidTr="002B0316">
        <w:trPr>
          <w:trHeight w:val="300"/>
        </w:trPr>
        <w:tc>
          <w:tcPr>
            <w:tcW w:w="1268" w:type="dxa"/>
            <w:noWrap/>
            <w:hideMark/>
          </w:tcPr>
          <w:p w14:paraId="44F71C28" w14:textId="77777777" w:rsidR="002B0316" w:rsidRPr="004727AA" w:rsidRDefault="002B0316" w:rsidP="002B0316">
            <w:pPr>
              <w:jc w:val="center"/>
            </w:pPr>
            <w:r w:rsidRPr="004727AA">
              <w:rPr>
                <w:i/>
              </w:rPr>
              <w:t>i</w:t>
            </w:r>
            <w:r w:rsidRPr="004727AA">
              <w:t xml:space="preserve"> = 10</w:t>
            </w:r>
          </w:p>
        </w:tc>
        <w:tc>
          <w:tcPr>
            <w:tcW w:w="6560" w:type="dxa"/>
            <w:gridSpan w:val="3"/>
            <w:tcBorders>
              <w:bottom w:val="single" w:sz="4" w:space="0" w:color="auto"/>
            </w:tcBorders>
            <w:noWrap/>
            <w:hideMark/>
          </w:tcPr>
          <w:p w14:paraId="5700044B" w14:textId="77777777" w:rsidR="002B0316" w:rsidRPr="004727AA" w:rsidRDefault="002B0316" w:rsidP="002B0316">
            <w:r w:rsidRPr="004727AA">
              <w:t>Úhrada za použití dopravní cesty</w:t>
            </w:r>
          </w:p>
        </w:tc>
        <w:tc>
          <w:tcPr>
            <w:tcW w:w="1176" w:type="dxa"/>
            <w:tcBorders>
              <w:left w:val="nil"/>
              <w:bottom w:val="single" w:sz="4" w:space="0" w:color="auto"/>
            </w:tcBorders>
          </w:tcPr>
          <w:p w14:paraId="36B1A250" w14:textId="77777777" w:rsidR="002B0316" w:rsidRPr="004727AA" w:rsidRDefault="002B0316" w:rsidP="002B0316"/>
        </w:tc>
        <w:tc>
          <w:tcPr>
            <w:tcW w:w="1176" w:type="dxa"/>
            <w:tcBorders>
              <w:left w:val="nil"/>
              <w:bottom w:val="single" w:sz="4" w:space="0" w:color="auto"/>
            </w:tcBorders>
          </w:tcPr>
          <w:p w14:paraId="57ACB492" w14:textId="77777777" w:rsidR="002B0316" w:rsidRPr="004727AA" w:rsidRDefault="002B0316" w:rsidP="002B0316"/>
        </w:tc>
        <w:tc>
          <w:tcPr>
            <w:tcW w:w="1176" w:type="dxa"/>
            <w:tcBorders>
              <w:left w:val="nil"/>
              <w:bottom w:val="single" w:sz="4" w:space="0" w:color="auto"/>
            </w:tcBorders>
          </w:tcPr>
          <w:p w14:paraId="17983941" w14:textId="77777777" w:rsidR="002B0316" w:rsidRPr="004727AA" w:rsidRDefault="002B0316" w:rsidP="002B0316"/>
        </w:tc>
        <w:tc>
          <w:tcPr>
            <w:tcW w:w="1176" w:type="dxa"/>
            <w:tcBorders>
              <w:left w:val="nil"/>
              <w:bottom w:val="single" w:sz="4" w:space="0" w:color="auto"/>
            </w:tcBorders>
          </w:tcPr>
          <w:p w14:paraId="45D941E3" w14:textId="77777777" w:rsidR="002B0316" w:rsidRPr="004727AA" w:rsidRDefault="002B0316" w:rsidP="002B0316"/>
        </w:tc>
        <w:tc>
          <w:tcPr>
            <w:tcW w:w="1177" w:type="dxa"/>
            <w:tcBorders>
              <w:left w:val="nil"/>
              <w:bottom w:val="single" w:sz="4" w:space="0" w:color="auto"/>
            </w:tcBorders>
          </w:tcPr>
          <w:p w14:paraId="3AC1820C" w14:textId="77777777" w:rsidR="002B0316" w:rsidRPr="004727AA" w:rsidRDefault="002B0316" w:rsidP="002B0316"/>
        </w:tc>
      </w:tr>
      <w:tr w:rsidR="002B0316" w:rsidRPr="004727AA" w14:paraId="7FEDBC8C" w14:textId="77777777" w:rsidTr="006B4F8E">
        <w:trPr>
          <w:trHeight w:val="300"/>
        </w:trPr>
        <w:tc>
          <w:tcPr>
            <w:tcW w:w="1268" w:type="dxa"/>
            <w:tcBorders>
              <w:bottom w:val="single" w:sz="4" w:space="0" w:color="auto"/>
            </w:tcBorders>
            <w:noWrap/>
            <w:hideMark/>
          </w:tcPr>
          <w:p w14:paraId="19BA2D47" w14:textId="77777777" w:rsidR="002B0316" w:rsidRPr="004727AA" w:rsidRDefault="002B0316" w:rsidP="002B0316">
            <w:pPr>
              <w:jc w:val="center"/>
            </w:pPr>
            <w:r w:rsidRPr="004727AA">
              <w:rPr>
                <w:i/>
              </w:rPr>
              <w:t>i</w:t>
            </w:r>
            <w:r w:rsidRPr="004727AA">
              <w:t xml:space="preserve"> = 11</w:t>
            </w:r>
          </w:p>
        </w:tc>
        <w:tc>
          <w:tcPr>
            <w:tcW w:w="6560" w:type="dxa"/>
            <w:gridSpan w:val="3"/>
            <w:tcBorders>
              <w:bottom w:val="single" w:sz="4" w:space="0" w:color="auto"/>
            </w:tcBorders>
            <w:noWrap/>
            <w:hideMark/>
          </w:tcPr>
          <w:p w14:paraId="1667C660" w14:textId="77777777" w:rsidR="002B0316" w:rsidRPr="004727AA" w:rsidRDefault="002B0316" w:rsidP="002B0316">
            <w:r w:rsidRPr="004727AA">
              <w:t>Úhrada za použití ostatní infrastruktury</w:t>
            </w:r>
          </w:p>
        </w:tc>
        <w:tc>
          <w:tcPr>
            <w:tcW w:w="1176" w:type="dxa"/>
          </w:tcPr>
          <w:p w14:paraId="26321297" w14:textId="77777777" w:rsidR="002B0316" w:rsidRPr="004727AA" w:rsidRDefault="002B0316" w:rsidP="002B0316"/>
        </w:tc>
        <w:tc>
          <w:tcPr>
            <w:tcW w:w="1176" w:type="dxa"/>
          </w:tcPr>
          <w:p w14:paraId="69FFE9CB" w14:textId="77777777" w:rsidR="002B0316" w:rsidRPr="004727AA" w:rsidRDefault="002B0316" w:rsidP="002B0316"/>
        </w:tc>
        <w:tc>
          <w:tcPr>
            <w:tcW w:w="1176" w:type="dxa"/>
          </w:tcPr>
          <w:p w14:paraId="19B900C4" w14:textId="77777777" w:rsidR="002B0316" w:rsidRPr="004727AA" w:rsidRDefault="002B0316" w:rsidP="002B0316"/>
        </w:tc>
        <w:tc>
          <w:tcPr>
            <w:tcW w:w="1176" w:type="dxa"/>
          </w:tcPr>
          <w:p w14:paraId="695F27E2" w14:textId="77777777" w:rsidR="002B0316" w:rsidRPr="004727AA" w:rsidRDefault="002B0316" w:rsidP="002B0316"/>
        </w:tc>
        <w:tc>
          <w:tcPr>
            <w:tcW w:w="1177" w:type="dxa"/>
          </w:tcPr>
          <w:p w14:paraId="0289EA4A" w14:textId="77777777" w:rsidR="002B0316" w:rsidRPr="004727AA" w:rsidRDefault="002B0316" w:rsidP="002B0316"/>
        </w:tc>
      </w:tr>
      <w:tr w:rsidR="000F1916" w:rsidRPr="004727AA" w14:paraId="1428F86A" w14:textId="77777777" w:rsidTr="006B4F8E">
        <w:trPr>
          <w:trHeight w:val="300"/>
        </w:trPr>
        <w:tc>
          <w:tcPr>
            <w:tcW w:w="1268" w:type="dxa"/>
            <w:tcBorders>
              <w:bottom w:val="single" w:sz="4" w:space="0" w:color="auto"/>
            </w:tcBorders>
            <w:noWrap/>
            <w:hideMark/>
          </w:tcPr>
          <w:p w14:paraId="5E673262" w14:textId="77777777" w:rsidR="000F1916" w:rsidRPr="004727AA" w:rsidRDefault="000F1916" w:rsidP="000F1916">
            <w:pPr>
              <w:jc w:val="center"/>
            </w:pPr>
            <w:r w:rsidRPr="004727AA">
              <w:rPr>
                <w:i/>
              </w:rPr>
              <w:t>i</w:t>
            </w:r>
            <w:r w:rsidRPr="004727AA">
              <w:t xml:space="preserve"> = 12</w:t>
            </w:r>
          </w:p>
        </w:tc>
        <w:tc>
          <w:tcPr>
            <w:tcW w:w="3028" w:type="dxa"/>
            <w:tcBorders>
              <w:bottom w:val="single" w:sz="4" w:space="0" w:color="auto"/>
              <w:right w:val="nil"/>
            </w:tcBorders>
            <w:noWrap/>
            <w:hideMark/>
          </w:tcPr>
          <w:p w14:paraId="3804BD2F" w14:textId="37F3688F" w:rsidR="000F1916" w:rsidRPr="004727AA" w:rsidRDefault="000F1916" w:rsidP="000F1916">
            <w:r>
              <w:t>Ostatní přímé náklady</w:t>
            </w:r>
          </w:p>
        </w:tc>
        <w:tc>
          <w:tcPr>
            <w:tcW w:w="1266" w:type="dxa"/>
            <w:tcBorders>
              <w:left w:val="nil"/>
              <w:bottom w:val="single" w:sz="4" w:space="0" w:color="auto"/>
              <w:right w:val="nil"/>
            </w:tcBorders>
            <w:noWrap/>
          </w:tcPr>
          <w:p w14:paraId="28DA76E9" w14:textId="17432FF6" w:rsidR="000F1916" w:rsidRPr="004727AA" w:rsidRDefault="002B0316" w:rsidP="000F1916">
            <w:pPr>
              <w:jc w:val="center"/>
            </w:pPr>
            <w:del w:id="28" w:author="Richard Volín" w:date="2020-06-26T15:03:00Z">
              <w:r w:rsidRPr="004727AA">
                <w:rPr>
                  <w:i/>
                </w:rPr>
                <w:delText>i</w:delText>
              </w:r>
              <w:r w:rsidRPr="004727AA">
                <w:delText xml:space="preserve"> = 12.1</w:delText>
              </w:r>
            </w:del>
          </w:p>
        </w:tc>
        <w:tc>
          <w:tcPr>
            <w:tcW w:w="2266" w:type="dxa"/>
            <w:tcBorders>
              <w:left w:val="nil"/>
              <w:bottom w:val="single" w:sz="4" w:space="0" w:color="auto"/>
            </w:tcBorders>
            <w:noWrap/>
          </w:tcPr>
          <w:p w14:paraId="6010A362" w14:textId="0793A917" w:rsidR="000F1916" w:rsidRPr="004727AA" w:rsidRDefault="002B0316" w:rsidP="000F1916">
            <w:del w:id="29" w:author="Richard Volín" w:date="2020-06-26T15:03:00Z">
              <w:r w:rsidRPr="004727AA">
                <w:delText>Staniční služby</w:delText>
              </w:r>
            </w:del>
          </w:p>
        </w:tc>
        <w:tc>
          <w:tcPr>
            <w:tcW w:w="1176" w:type="dxa"/>
          </w:tcPr>
          <w:p w14:paraId="7958BF2A" w14:textId="77777777" w:rsidR="000F1916" w:rsidRPr="004727AA" w:rsidRDefault="000F1916" w:rsidP="000F1916"/>
        </w:tc>
        <w:tc>
          <w:tcPr>
            <w:tcW w:w="1176" w:type="dxa"/>
          </w:tcPr>
          <w:p w14:paraId="5CAAA2EB" w14:textId="77777777" w:rsidR="000F1916" w:rsidRPr="004727AA" w:rsidRDefault="000F1916" w:rsidP="000F1916"/>
        </w:tc>
        <w:tc>
          <w:tcPr>
            <w:tcW w:w="1176" w:type="dxa"/>
          </w:tcPr>
          <w:p w14:paraId="19390A88" w14:textId="77777777" w:rsidR="000F1916" w:rsidRPr="004727AA" w:rsidRDefault="000F1916" w:rsidP="000F1916"/>
        </w:tc>
        <w:tc>
          <w:tcPr>
            <w:tcW w:w="1176" w:type="dxa"/>
          </w:tcPr>
          <w:p w14:paraId="3C55D23B" w14:textId="77777777" w:rsidR="000F1916" w:rsidRPr="004727AA" w:rsidRDefault="000F1916" w:rsidP="000F1916"/>
        </w:tc>
        <w:tc>
          <w:tcPr>
            <w:tcW w:w="1177" w:type="dxa"/>
          </w:tcPr>
          <w:p w14:paraId="436EFE92" w14:textId="77777777" w:rsidR="000F1916" w:rsidRPr="004727AA" w:rsidRDefault="000F1916" w:rsidP="000F1916"/>
        </w:tc>
      </w:tr>
      <w:tr w:rsidR="002B0316" w:rsidRPr="004727AA" w14:paraId="0501DCDD" w14:textId="77777777" w:rsidTr="002B0316">
        <w:trPr>
          <w:trHeight w:val="300"/>
          <w:del w:id="30" w:author="Richard Volín" w:date="2020-06-26T15:03:00Z"/>
        </w:trPr>
        <w:tc>
          <w:tcPr>
            <w:tcW w:w="1268" w:type="dxa"/>
            <w:tcBorders>
              <w:top w:val="nil"/>
            </w:tcBorders>
            <w:noWrap/>
            <w:hideMark/>
          </w:tcPr>
          <w:p w14:paraId="46CA9E16" w14:textId="77777777" w:rsidR="002B0316" w:rsidRPr="004727AA" w:rsidRDefault="002B0316" w:rsidP="002B0316">
            <w:pPr>
              <w:jc w:val="center"/>
              <w:rPr>
                <w:del w:id="31" w:author="Richard Volín" w:date="2020-06-26T15:03:00Z"/>
              </w:rPr>
            </w:pPr>
          </w:p>
        </w:tc>
        <w:tc>
          <w:tcPr>
            <w:tcW w:w="3028" w:type="dxa"/>
            <w:tcBorders>
              <w:top w:val="nil"/>
              <w:bottom w:val="single" w:sz="4" w:space="0" w:color="auto"/>
            </w:tcBorders>
            <w:noWrap/>
            <w:hideMark/>
          </w:tcPr>
          <w:p w14:paraId="661F9DD0" w14:textId="77777777" w:rsidR="002B0316" w:rsidRPr="004727AA" w:rsidRDefault="002B0316" w:rsidP="002B0316">
            <w:pPr>
              <w:rPr>
                <w:del w:id="32" w:author="Richard Volín" w:date="2020-06-26T15:03:00Z"/>
              </w:rPr>
            </w:pPr>
            <w:del w:id="33" w:author="Richard Volín" w:date="2020-06-26T15:03:00Z">
              <w:r w:rsidRPr="004727AA">
                <w:delText> </w:delText>
              </w:r>
            </w:del>
          </w:p>
        </w:tc>
        <w:tc>
          <w:tcPr>
            <w:tcW w:w="1266" w:type="dxa"/>
            <w:tcBorders>
              <w:bottom w:val="single" w:sz="4" w:space="0" w:color="auto"/>
            </w:tcBorders>
            <w:noWrap/>
            <w:hideMark/>
          </w:tcPr>
          <w:p w14:paraId="65F61D03" w14:textId="77777777" w:rsidR="002B0316" w:rsidRPr="004727AA" w:rsidRDefault="002B0316" w:rsidP="002B0316">
            <w:pPr>
              <w:jc w:val="center"/>
              <w:rPr>
                <w:del w:id="34" w:author="Richard Volín" w:date="2020-06-26T15:03:00Z"/>
              </w:rPr>
            </w:pPr>
            <w:del w:id="35" w:author="Richard Volín" w:date="2020-06-26T15:03:00Z">
              <w:r w:rsidRPr="004727AA">
                <w:rPr>
                  <w:i/>
                </w:rPr>
                <w:delText>i</w:delText>
              </w:r>
              <w:r w:rsidRPr="004727AA">
                <w:delText xml:space="preserve"> = 12.2</w:delText>
              </w:r>
            </w:del>
          </w:p>
        </w:tc>
        <w:tc>
          <w:tcPr>
            <w:tcW w:w="2266" w:type="dxa"/>
            <w:tcBorders>
              <w:bottom w:val="single" w:sz="4" w:space="0" w:color="auto"/>
            </w:tcBorders>
            <w:noWrap/>
            <w:hideMark/>
          </w:tcPr>
          <w:p w14:paraId="2DC3DDDF" w14:textId="77777777" w:rsidR="002B0316" w:rsidRPr="004727AA" w:rsidRDefault="002B0316" w:rsidP="002B0316">
            <w:pPr>
              <w:rPr>
                <w:del w:id="36" w:author="Richard Volín" w:date="2020-06-26T15:03:00Z"/>
              </w:rPr>
            </w:pPr>
            <w:del w:id="37" w:author="Richard Volín" w:date="2020-06-26T15:03:00Z">
              <w:r w:rsidRPr="004727AA">
                <w:delText>Jiné</w:delText>
              </w:r>
            </w:del>
          </w:p>
        </w:tc>
        <w:tc>
          <w:tcPr>
            <w:tcW w:w="1176" w:type="dxa"/>
            <w:tcBorders>
              <w:bottom w:val="single" w:sz="4" w:space="0" w:color="auto"/>
            </w:tcBorders>
          </w:tcPr>
          <w:p w14:paraId="4E238F6C" w14:textId="77777777" w:rsidR="002B0316" w:rsidRPr="004727AA" w:rsidRDefault="002B0316" w:rsidP="002B0316">
            <w:pPr>
              <w:rPr>
                <w:del w:id="38" w:author="Richard Volín" w:date="2020-06-26T15:03:00Z"/>
              </w:rPr>
            </w:pPr>
          </w:p>
        </w:tc>
        <w:tc>
          <w:tcPr>
            <w:tcW w:w="1176" w:type="dxa"/>
            <w:tcBorders>
              <w:bottom w:val="single" w:sz="4" w:space="0" w:color="auto"/>
            </w:tcBorders>
          </w:tcPr>
          <w:p w14:paraId="45421327" w14:textId="77777777" w:rsidR="002B0316" w:rsidRPr="004727AA" w:rsidRDefault="002B0316" w:rsidP="002B0316">
            <w:pPr>
              <w:rPr>
                <w:del w:id="39" w:author="Richard Volín" w:date="2020-06-26T15:03:00Z"/>
              </w:rPr>
            </w:pPr>
          </w:p>
        </w:tc>
        <w:tc>
          <w:tcPr>
            <w:tcW w:w="1176" w:type="dxa"/>
            <w:tcBorders>
              <w:bottom w:val="single" w:sz="4" w:space="0" w:color="auto"/>
            </w:tcBorders>
          </w:tcPr>
          <w:p w14:paraId="12E58EBF" w14:textId="77777777" w:rsidR="002B0316" w:rsidRPr="004727AA" w:rsidRDefault="002B0316" w:rsidP="002B0316">
            <w:pPr>
              <w:rPr>
                <w:del w:id="40" w:author="Richard Volín" w:date="2020-06-26T15:03:00Z"/>
              </w:rPr>
            </w:pPr>
          </w:p>
        </w:tc>
        <w:tc>
          <w:tcPr>
            <w:tcW w:w="1176" w:type="dxa"/>
            <w:tcBorders>
              <w:bottom w:val="single" w:sz="4" w:space="0" w:color="auto"/>
            </w:tcBorders>
          </w:tcPr>
          <w:p w14:paraId="0BA1E51F" w14:textId="77777777" w:rsidR="002B0316" w:rsidRPr="004727AA" w:rsidRDefault="002B0316" w:rsidP="002B0316">
            <w:pPr>
              <w:rPr>
                <w:del w:id="41" w:author="Richard Volín" w:date="2020-06-26T15:03:00Z"/>
              </w:rPr>
            </w:pPr>
          </w:p>
        </w:tc>
        <w:tc>
          <w:tcPr>
            <w:tcW w:w="1177" w:type="dxa"/>
            <w:tcBorders>
              <w:bottom w:val="single" w:sz="4" w:space="0" w:color="auto"/>
            </w:tcBorders>
          </w:tcPr>
          <w:p w14:paraId="5CDF7E6C" w14:textId="77777777" w:rsidR="002B0316" w:rsidRPr="004727AA" w:rsidRDefault="002B0316" w:rsidP="002B0316">
            <w:pPr>
              <w:rPr>
                <w:del w:id="42" w:author="Richard Volín" w:date="2020-06-26T15:03:00Z"/>
              </w:rPr>
            </w:pPr>
          </w:p>
        </w:tc>
      </w:tr>
      <w:tr w:rsidR="000F1916" w:rsidRPr="004727AA" w14:paraId="396C6FDE" w14:textId="77777777" w:rsidTr="006B4F8E">
        <w:trPr>
          <w:trHeight w:val="300"/>
        </w:trPr>
        <w:tc>
          <w:tcPr>
            <w:tcW w:w="1268" w:type="dxa"/>
            <w:tcBorders>
              <w:top w:val="single" w:sz="4" w:space="0" w:color="auto"/>
            </w:tcBorders>
            <w:noWrap/>
            <w:hideMark/>
          </w:tcPr>
          <w:p w14:paraId="02CEB807" w14:textId="040DC7B0" w:rsidR="000F1916" w:rsidRPr="004727AA" w:rsidRDefault="000F1916" w:rsidP="000F1916">
            <w:pPr>
              <w:jc w:val="center"/>
            </w:pPr>
            <w:r w:rsidRPr="004727AA">
              <w:rPr>
                <w:i/>
              </w:rPr>
              <w:t>i</w:t>
            </w:r>
            <w:r w:rsidRPr="004727AA">
              <w:t xml:space="preserve"> = 13</w:t>
            </w:r>
          </w:p>
        </w:tc>
        <w:tc>
          <w:tcPr>
            <w:tcW w:w="3028" w:type="dxa"/>
            <w:tcBorders>
              <w:top w:val="single" w:sz="4" w:space="0" w:color="auto"/>
              <w:bottom w:val="single" w:sz="4" w:space="0" w:color="auto"/>
              <w:right w:val="nil"/>
            </w:tcBorders>
            <w:noWrap/>
            <w:hideMark/>
          </w:tcPr>
          <w:p w14:paraId="4F769CE3" w14:textId="449AE63F" w:rsidR="000F1916" w:rsidRPr="004727AA" w:rsidRDefault="000F1916" w:rsidP="000F1916">
            <w:r w:rsidRPr="004727AA">
              <w:t>Ostatní služby</w:t>
            </w:r>
          </w:p>
        </w:tc>
        <w:tc>
          <w:tcPr>
            <w:tcW w:w="1266" w:type="dxa"/>
            <w:tcBorders>
              <w:top w:val="single" w:sz="4" w:space="0" w:color="auto"/>
              <w:left w:val="nil"/>
              <w:bottom w:val="single" w:sz="4" w:space="0" w:color="auto"/>
              <w:right w:val="nil"/>
            </w:tcBorders>
            <w:noWrap/>
          </w:tcPr>
          <w:p w14:paraId="146DA116" w14:textId="3382C5C8" w:rsidR="000F1916" w:rsidRPr="004727AA" w:rsidRDefault="002B0316" w:rsidP="006B4F8E">
            <w:pPr>
              <w:jc w:val="center"/>
            </w:pPr>
            <w:del w:id="43" w:author="Richard Volín" w:date="2020-06-26T15:03:00Z">
              <w:r w:rsidRPr="004727AA">
                <w:delText> </w:delText>
              </w:r>
            </w:del>
          </w:p>
        </w:tc>
        <w:tc>
          <w:tcPr>
            <w:tcW w:w="2266" w:type="dxa"/>
            <w:tcBorders>
              <w:top w:val="single" w:sz="4" w:space="0" w:color="auto"/>
              <w:left w:val="nil"/>
              <w:bottom w:val="single" w:sz="4" w:space="0" w:color="auto"/>
            </w:tcBorders>
            <w:noWrap/>
          </w:tcPr>
          <w:p w14:paraId="4CC993B2" w14:textId="3AEA45AD" w:rsidR="000F1916" w:rsidRPr="004727AA" w:rsidRDefault="002B0316" w:rsidP="000F1916">
            <w:del w:id="44" w:author="Richard Volín" w:date="2020-06-26T15:03:00Z">
              <w:r w:rsidRPr="004727AA">
                <w:delText> </w:delText>
              </w:r>
            </w:del>
          </w:p>
        </w:tc>
        <w:tc>
          <w:tcPr>
            <w:tcW w:w="1176" w:type="dxa"/>
            <w:tcBorders>
              <w:bottom w:val="single" w:sz="4" w:space="0" w:color="auto"/>
            </w:tcBorders>
          </w:tcPr>
          <w:p w14:paraId="6C33F12C" w14:textId="77777777" w:rsidR="000F1916" w:rsidRPr="004727AA" w:rsidRDefault="000F1916" w:rsidP="000F1916"/>
        </w:tc>
        <w:tc>
          <w:tcPr>
            <w:tcW w:w="1176" w:type="dxa"/>
            <w:tcBorders>
              <w:bottom w:val="single" w:sz="4" w:space="0" w:color="auto"/>
            </w:tcBorders>
          </w:tcPr>
          <w:p w14:paraId="1FB81933" w14:textId="77777777" w:rsidR="000F1916" w:rsidRPr="004727AA" w:rsidRDefault="000F1916" w:rsidP="000F1916"/>
        </w:tc>
        <w:tc>
          <w:tcPr>
            <w:tcW w:w="1176" w:type="dxa"/>
            <w:tcBorders>
              <w:bottom w:val="single" w:sz="4" w:space="0" w:color="auto"/>
            </w:tcBorders>
          </w:tcPr>
          <w:p w14:paraId="74AB88E0" w14:textId="77777777" w:rsidR="000F1916" w:rsidRPr="004727AA" w:rsidRDefault="000F1916" w:rsidP="000F1916"/>
        </w:tc>
        <w:tc>
          <w:tcPr>
            <w:tcW w:w="1176" w:type="dxa"/>
            <w:tcBorders>
              <w:bottom w:val="single" w:sz="4" w:space="0" w:color="auto"/>
            </w:tcBorders>
          </w:tcPr>
          <w:p w14:paraId="73AEE0EC" w14:textId="77777777" w:rsidR="000F1916" w:rsidRPr="004727AA" w:rsidRDefault="000F1916" w:rsidP="000F1916"/>
        </w:tc>
        <w:tc>
          <w:tcPr>
            <w:tcW w:w="1177" w:type="dxa"/>
            <w:tcBorders>
              <w:bottom w:val="single" w:sz="4" w:space="0" w:color="auto"/>
            </w:tcBorders>
          </w:tcPr>
          <w:p w14:paraId="16F7BF23" w14:textId="77777777" w:rsidR="000F1916" w:rsidRPr="004727AA" w:rsidRDefault="000F1916" w:rsidP="000F1916"/>
        </w:tc>
      </w:tr>
      <w:tr w:rsidR="000F1916" w:rsidRPr="004727AA" w14:paraId="5E6F851E" w14:textId="77777777" w:rsidTr="002B0316">
        <w:trPr>
          <w:trHeight w:val="300"/>
        </w:trPr>
        <w:tc>
          <w:tcPr>
            <w:tcW w:w="1268" w:type="dxa"/>
            <w:noWrap/>
            <w:hideMark/>
          </w:tcPr>
          <w:p w14:paraId="100C5C70" w14:textId="17AF07C3" w:rsidR="000F1916" w:rsidRPr="004727AA" w:rsidRDefault="000F1916" w:rsidP="000F1916">
            <w:pPr>
              <w:jc w:val="center"/>
            </w:pPr>
            <w:r w:rsidRPr="004727AA">
              <w:rPr>
                <w:i/>
              </w:rPr>
              <w:t>i</w:t>
            </w:r>
            <w:r w:rsidRPr="004727AA">
              <w:t xml:space="preserve"> = 14</w:t>
            </w:r>
          </w:p>
        </w:tc>
        <w:tc>
          <w:tcPr>
            <w:tcW w:w="3028" w:type="dxa"/>
            <w:tcBorders>
              <w:right w:val="nil"/>
            </w:tcBorders>
            <w:noWrap/>
            <w:hideMark/>
          </w:tcPr>
          <w:p w14:paraId="4542DE6C" w14:textId="17000E58" w:rsidR="000F1916" w:rsidRPr="004727AA" w:rsidRDefault="000F1916" w:rsidP="000F1916">
            <w:r w:rsidRPr="004727AA">
              <w:t>Provozní režie</w:t>
            </w:r>
          </w:p>
        </w:tc>
        <w:tc>
          <w:tcPr>
            <w:tcW w:w="1266" w:type="dxa"/>
            <w:tcBorders>
              <w:left w:val="nil"/>
              <w:right w:val="nil"/>
            </w:tcBorders>
            <w:noWrap/>
            <w:hideMark/>
          </w:tcPr>
          <w:p w14:paraId="315BB5BE" w14:textId="77777777" w:rsidR="000F1916" w:rsidRPr="004727AA" w:rsidRDefault="000F1916" w:rsidP="000F1916">
            <w:r w:rsidRPr="004727AA">
              <w:t> </w:t>
            </w:r>
          </w:p>
        </w:tc>
        <w:tc>
          <w:tcPr>
            <w:tcW w:w="2266" w:type="dxa"/>
            <w:tcBorders>
              <w:left w:val="nil"/>
            </w:tcBorders>
            <w:noWrap/>
            <w:hideMark/>
          </w:tcPr>
          <w:p w14:paraId="26581211" w14:textId="77777777" w:rsidR="000F1916" w:rsidRPr="004727AA" w:rsidRDefault="000F1916" w:rsidP="000F1916">
            <w:r w:rsidRPr="004727AA">
              <w:t> </w:t>
            </w:r>
          </w:p>
        </w:tc>
        <w:tc>
          <w:tcPr>
            <w:tcW w:w="1176" w:type="dxa"/>
            <w:tcBorders>
              <w:left w:val="nil"/>
            </w:tcBorders>
          </w:tcPr>
          <w:p w14:paraId="1BB9DA10" w14:textId="77777777" w:rsidR="000F1916" w:rsidRPr="004727AA" w:rsidRDefault="000F1916" w:rsidP="000F1916"/>
        </w:tc>
        <w:tc>
          <w:tcPr>
            <w:tcW w:w="1176" w:type="dxa"/>
            <w:tcBorders>
              <w:left w:val="nil"/>
            </w:tcBorders>
          </w:tcPr>
          <w:p w14:paraId="43EF6104" w14:textId="77777777" w:rsidR="000F1916" w:rsidRPr="004727AA" w:rsidRDefault="000F1916" w:rsidP="000F1916"/>
        </w:tc>
        <w:tc>
          <w:tcPr>
            <w:tcW w:w="1176" w:type="dxa"/>
            <w:tcBorders>
              <w:left w:val="nil"/>
            </w:tcBorders>
          </w:tcPr>
          <w:p w14:paraId="5169C20D" w14:textId="77777777" w:rsidR="000F1916" w:rsidRPr="004727AA" w:rsidRDefault="000F1916" w:rsidP="000F1916"/>
        </w:tc>
        <w:tc>
          <w:tcPr>
            <w:tcW w:w="1176" w:type="dxa"/>
            <w:tcBorders>
              <w:left w:val="nil"/>
            </w:tcBorders>
          </w:tcPr>
          <w:p w14:paraId="61464044" w14:textId="77777777" w:rsidR="000F1916" w:rsidRPr="004727AA" w:rsidRDefault="000F1916" w:rsidP="000F1916"/>
        </w:tc>
        <w:tc>
          <w:tcPr>
            <w:tcW w:w="1177" w:type="dxa"/>
            <w:tcBorders>
              <w:left w:val="nil"/>
            </w:tcBorders>
          </w:tcPr>
          <w:p w14:paraId="5F1C5ED9" w14:textId="77777777" w:rsidR="000F1916" w:rsidRPr="004727AA" w:rsidRDefault="000F1916" w:rsidP="000F1916"/>
        </w:tc>
      </w:tr>
      <w:tr w:rsidR="000F1916" w:rsidRPr="004727AA" w14:paraId="63B3BC57" w14:textId="77777777" w:rsidTr="002B0316">
        <w:trPr>
          <w:trHeight w:val="300"/>
        </w:trPr>
        <w:tc>
          <w:tcPr>
            <w:tcW w:w="1268" w:type="dxa"/>
            <w:noWrap/>
            <w:hideMark/>
          </w:tcPr>
          <w:p w14:paraId="7752CB61" w14:textId="110E9462" w:rsidR="000F1916" w:rsidRPr="004727AA" w:rsidRDefault="000F1916" w:rsidP="000F1916">
            <w:pPr>
              <w:jc w:val="center"/>
            </w:pPr>
            <w:r w:rsidRPr="004727AA">
              <w:rPr>
                <w:i/>
              </w:rPr>
              <w:t>i</w:t>
            </w:r>
            <w:r w:rsidRPr="004727AA">
              <w:t xml:space="preserve"> = 1</w:t>
            </w:r>
            <w:r>
              <w:t>5</w:t>
            </w:r>
          </w:p>
        </w:tc>
        <w:tc>
          <w:tcPr>
            <w:tcW w:w="3028" w:type="dxa"/>
            <w:tcBorders>
              <w:right w:val="nil"/>
            </w:tcBorders>
            <w:noWrap/>
            <w:hideMark/>
          </w:tcPr>
          <w:p w14:paraId="3E512F44" w14:textId="5A4CF168" w:rsidR="000F1916" w:rsidRPr="004727AA" w:rsidRDefault="000F1916" w:rsidP="000F1916">
            <w:r w:rsidRPr="004727AA">
              <w:t>Správní režie</w:t>
            </w:r>
          </w:p>
        </w:tc>
        <w:tc>
          <w:tcPr>
            <w:tcW w:w="1266" w:type="dxa"/>
            <w:tcBorders>
              <w:left w:val="nil"/>
              <w:right w:val="nil"/>
            </w:tcBorders>
            <w:noWrap/>
            <w:hideMark/>
          </w:tcPr>
          <w:p w14:paraId="4B8F1440" w14:textId="77777777" w:rsidR="000F1916" w:rsidRPr="004727AA" w:rsidRDefault="000F1916" w:rsidP="000F1916">
            <w:r w:rsidRPr="004727AA">
              <w:t> </w:t>
            </w:r>
          </w:p>
        </w:tc>
        <w:tc>
          <w:tcPr>
            <w:tcW w:w="2266" w:type="dxa"/>
            <w:tcBorders>
              <w:left w:val="nil"/>
            </w:tcBorders>
            <w:noWrap/>
            <w:hideMark/>
          </w:tcPr>
          <w:p w14:paraId="4B08BF34" w14:textId="77777777" w:rsidR="000F1916" w:rsidRPr="004727AA" w:rsidRDefault="000F1916" w:rsidP="000F1916">
            <w:r w:rsidRPr="004727AA">
              <w:t> </w:t>
            </w:r>
          </w:p>
        </w:tc>
        <w:tc>
          <w:tcPr>
            <w:tcW w:w="1176" w:type="dxa"/>
            <w:tcBorders>
              <w:left w:val="nil"/>
            </w:tcBorders>
          </w:tcPr>
          <w:p w14:paraId="299C1392" w14:textId="77777777" w:rsidR="000F1916" w:rsidRPr="004727AA" w:rsidRDefault="000F1916" w:rsidP="000F1916"/>
        </w:tc>
        <w:tc>
          <w:tcPr>
            <w:tcW w:w="1176" w:type="dxa"/>
            <w:tcBorders>
              <w:left w:val="nil"/>
            </w:tcBorders>
          </w:tcPr>
          <w:p w14:paraId="63A78E2C" w14:textId="77777777" w:rsidR="000F1916" w:rsidRPr="004727AA" w:rsidRDefault="000F1916" w:rsidP="000F1916"/>
        </w:tc>
        <w:tc>
          <w:tcPr>
            <w:tcW w:w="1176" w:type="dxa"/>
            <w:tcBorders>
              <w:left w:val="nil"/>
            </w:tcBorders>
          </w:tcPr>
          <w:p w14:paraId="2E06086D" w14:textId="77777777" w:rsidR="000F1916" w:rsidRPr="004727AA" w:rsidRDefault="000F1916" w:rsidP="000F1916"/>
        </w:tc>
        <w:tc>
          <w:tcPr>
            <w:tcW w:w="1176" w:type="dxa"/>
            <w:tcBorders>
              <w:left w:val="nil"/>
            </w:tcBorders>
          </w:tcPr>
          <w:p w14:paraId="387DFA4A" w14:textId="77777777" w:rsidR="000F1916" w:rsidRPr="004727AA" w:rsidRDefault="000F1916" w:rsidP="000F1916"/>
        </w:tc>
        <w:tc>
          <w:tcPr>
            <w:tcW w:w="1177" w:type="dxa"/>
            <w:tcBorders>
              <w:left w:val="nil"/>
            </w:tcBorders>
          </w:tcPr>
          <w:p w14:paraId="53F7C7AB" w14:textId="77777777" w:rsidR="000F1916" w:rsidRPr="004727AA" w:rsidRDefault="000F1916" w:rsidP="000F1916"/>
        </w:tc>
      </w:tr>
      <w:tr w:rsidR="00B44B10" w:rsidRPr="004727AA" w14:paraId="04FB34EF" w14:textId="77777777" w:rsidTr="002B0316">
        <w:trPr>
          <w:trHeight w:val="300"/>
        </w:trPr>
        <w:tc>
          <w:tcPr>
            <w:tcW w:w="1268" w:type="dxa"/>
            <w:noWrap/>
            <w:hideMark/>
          </w:tcPr>
          <w:p w14:paraId="3F712C3E" w14:textId="77777777" w:rsidR="00B44B10" w:rsidRPr="004727AA" w:rsidRDefault="00B44B10" w:rsidP="00B44B10">
            <w:pPr>
              <w:jc w:val="center"/>
            </w:pPr>
            <w:r w:rsidRPr="004727AA">
              <w:rPr>
                <w:i/>
              </w:rPr>
              <w:t>i</w:t>
            </w:r>
            <w:r w:rsidRPr="004727AA">
              <w:t xml:space="preserve"> = 22</w:t>
            </w:r>
          </w:p>
        </w:tc>
        <w:tc>
          <w:tcPr>
            <w:tcW w:w="3028" w:type="dxa"/>
            <w:tcBorders>
              <w:right w:val="nil"/>
            </w:tcBorders>
            <w:noWrap/>
            <w:hideMark/>
          </w:tcPr>
          <w:p w14:paraId="73BB0FE0" w14:textId="77777777" w:rsidR="00B44B10" w:rsidRPr="004727AA" w:rsidRDefault="00B44B10" w:rsidP="00B44B10">
            <w:r w:rsidRPr="004727AA">
              <w:t>Zisk</w:t>
            </w:r>
          </w:p>
        </w:tc>
        <w:tc>
          <w:tcPr>
            <w:tcW w:w="1266" w:type="dxa"/>
            <w:tcBorders>
              <w:left w:val="nil"/>
              <w:right w:val="nil"/>
            </w:tcBorders>
            <w:noWrap/>
            <w:hideMark/>
          </w:tcPr>
          <w:p w14:paraId="6A5D095F" w14:textId="77777777" w:rsidR="00B44B10" w:rsidRPr="004727AA" w:rsidRDefault="00B44B10" w:rsidP="00B44B10">
            <w:r w:rsidRPr="004727AA">
              <w:t> </w:t>
            </w:r>
          </w:p>
        </w:tc>
        <w:tc>
          <w:tcPr>
            <w:tcW w:w="2266" w:type="dxa"/>
            <w:tcBorders>
              <w:left w:val="nil"/>
            </w:tcBorders>
            <w:noWrap/>
            <w:hideMark/>
          </w:tcPr>
          <w:p w14:paraId="0E3D6B3D" w14:textId="77777777" w:rsidR="00B44B10" w:rsidRPr="004727AA" w:rsidRDefault="00B44B10" w:rsidP="00B44B10">
            <w:r w:rsidRPr="004727AA">
              <w:t> </w:t>
            </w:r>
          </w:p>
        </w:tc>
        <w:tc>
          <w:tcPr>
            <w:tcW w:w="1176" w:type="dxa"/>
            <w:tcBorders>
              <w:left w:val="nil"/>
            </w:tcBorders>
          </w:tcPr>
          <w:p w14:paraId="6547C1F3" w14:textId="77777777" w:rsidR="00B44B10" w:rsidRPr="004727AA" w:rsidRDefault="00B44B10" w:rsidP="00B44B10"/>
        </w:tc>
        <w:tc>
          <w:tcPr>
            <w:tcW w:w="1176" w:type="dxa"/>
            <w:tcBorders>
              <w:left w:val="nil"/>
            </w:tcBorders>
          </w:tcPr>
          <w:p w14:paraId="0CE8695D" w14:textId="77777777" w:rsidR="00B44B10" w:rsidRPr="004727AA" w:rsidRDefault="00B44B10" w:rsidP="00B44B10"/>
        </w:tc>
        <w:tc>
          <w:tcPr>
            <w:tcW w:w="1176" w:type="dxa"/>
            <w:tcBorders>
              <w:left w:val="nil"/>
            </w:tcBorders>
          </w:tcPr>
          <w:p w14:paraId="4B1EBF58" w14:textId="77777777" w:rsidR="00B44B10" w:rsidRPr="004727AA" w:rsidRDefault="00B44B10" w:rsidP="00B44B10"/>
        </w:tc>
        <w:tc>
          <w:tcPr>
            <w:tcW w:w="1176" w:type="dxa"/>
            <w:tcBorders>
              <w:left w:val="nil"/>
            </w:tcBorders>
          </w:tcPr>
          <w:p w14:paraId="759F7366" w14:textId="77777777" w:rsidR="00B44B10" w:rsidRPr="004727AA" w:rsidRDefault="00B44B10" w:rsidP="00B44B10"/>
        </w:tc>
        <w:tc>
          <w:tcPr>
            <w:tcW w:w="1177" w:type="dxa"/>
            <w:tcBorders>
              <w:left w:val="nil"/>
            </w:tcBorders>
          </w:tcPr>
          <w:p w14:paraId="011B077F" w14:textId="77777777" w:rsidR="00B44B10" w:rsidRPr="004727AA" w:rsidRDefault="00B44B10" w:rsidP="00B44B10"/>
        </w:tc>
      </w:tr>
    </w:tbl>
    <w:p w14:paraId="29019772" w14:textId="55548CB2" w:rsidR="002B0316" w:rsidRPr="004727AA" w:rsidRDefault="002B0316">
      <w:r w:rsidRPr="004727AA">
        <w:br w:type="page"/>
      </w:r>
    </w:p>
    <w:p w14:paraId="597A5471" w14:textId="756E7168" w:rsidR="002B0316" w:rsidRPr="004727AA" w:rsidRDefault="002B0316" w:rsidP="002B0316">
      <w:r w:rsidRPr="004727AA">
        <w:lastRenderedPageBreak/>
        <w:t>kde:</w:t>
      </w:r>
    </w:p>
    <w:p w14:paraId="450662F5" w14:textId="235F2E3E"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10F2261" w14:textId="0B4FE45F" w:rsidR="002B0316" w:rsidRPr="004727AA" w:rsidRDefault="0056429E" w:rsidP="0056429E">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Aktualizovaném finančním modelu pro období Jízdního řádu </w:t>
      </w:r>
      <w:r w:rsidR="002B0316" w:rsidRPr="004727AA">
        <w:rPr>
          <w:i/>
        </w:rPr>
        <w:t>j</w:t>
      </w:r>
    </w:p>
    <w:p w14:paraId="504A6AE8" w14:textId="5E37C2EC" w:rsidR="002B0316" w:rsidRPr="004727AA" w:rsidRDefault="0056429E" w:rsidP="0056429E">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Objednávkovém finančním modelu pro období Jízdního řádu </w:t>
      </w:r>
      <w:r w:rsidR="002B0316" w:rsidRPr="004727AA">
        <w:rPr>
          <w:i/>
        </w:rPr>
        <w:t>j</w:t>
      </w:r>
      <w:r w:rsidR="002B0316" w:rsidRPr="004727AA">
        <w:br w:type="page"/>
      </w:r>
    </w:p>
    <w:p w14:paraId="51F4206B" w14:textId="1A3BC42A" w:rsidR="002B0316" w:rsidRPr="004727AA" w:rsidRDefault="002B0316" w:rsidP="002B0316">
      <w:pPr>
        <w:rPr>
          <w:b/>
        </w:rPr>
      </w:pPr>
      <w:r w:rsidRPr="004727AA">
        <w:rPr>
          <w:b/>
        </w:rPr>
        <w:lastRenderedPageBreak/>
        <w:t>Tabulka</w:t>
      </w:r>
      <w:r w:rsidR="00B82809">
        <w:rPr>
          <w:b/>
        </w:rPr>
        <w:t xml:space="preserve"> 2</w:t>
      </w:r>
      <w:r w:rsidRPr="004727AA">
        <w:rPr>
          <w:b/>
        </w:rPr>
        <w:t>: Přiřazení Cenotvorných položek na Výkon, Vozidlo a Fixní složku</w:t>
      </w:r>
    </w:p>
    <w:tbl>
      <w:tblPr>
        <w:tblStyle w:val="Mkatabulky"/>
        <w:tblW w:w="0" w:type="auto"/>
        <w:tblLook w:val="04A0" w:firstRow="1" w:lastRow="0" w:firstColumn="1" w:lastColumn="0" w:noHBand="0" w:noVBand="1"/>
      </w:tblPr>
      <w:tblGrid>
        <w:gridCol w:w="1268"/>
        <w:gridCol w:w="3028"/>
        <w:gridCol w:w="1266"/>
        <w:gridCol w:w="2266"/>
        <w:gridCol w:w="1169"/>
        <w:gridCol w:w="1169"/>
        <w:gridCol w:w="1169"/>
      </w:tblGrid>
      <w:tr w:rsidR="005D5D2F" w:rsidRPr="004727AA" w14:paraId="57315BE4" w14:textId="7DECC4A3" w:rsidTr="00DD541C">
        <w:trPr>
          <w:trHeight w:val="300"/>
        </w:trPr>
        <w:tc>
          <w:tcPr>
            <w:tcW w:w="1268" w:type="dxa"/>
            <w:vMerge w:val="restart"/>
            <w:noWrap/>
            <w:vAlign w:val="bottom"/>
          </w:tcPr>
          <w:p w14:paraId="1D8C966B" w14:textId="77777777" w:rsidR="005D5D2F" w:rsidRPr="004727AA" w:rsidRDefault="005D5D2F" w:rsidP="002B0316">
            <w:r w:rsidRPr="004727AA">
              <w:t xml:space="preserve">Číslo Cenotvorné položky </w:t>
            </w:r>
            <w:r w:rsidRPr="004727AA">
              <w:rPr>
                <w:i/>
              </w:rPr>
              <w:t>i</w:t>
            </w:r>
          </w:p>
        </w:tc>
        <w:tc>
          <w:tcPr>
            <w:tcW w:w="3028" w:type="dxa"/>
            <w:vMerge w:val="restart"/>
            <w:noWrap/>
            <w:vAlign w:val="bottom"/>
          </w:tcPr>
          <w:p w14:paraId="35734FC7" w14:textId="77777777" w:rsidR="005D5D2F" w:rsidRPr="004727AA" w:rsidRDefault="005D5D2F" w:rsidP="002B0316">
            <w:r w:rsidRPr="004727AA">
              <w:t>Název Cenotvorné položky</w:t>
            </w:r>
          </w:p>
        </w:tc>
        <w:tc>
          <w:tcPr>
            <w:tcW w:w="1266" w:type="dxa"/>
            <w:vMerge w:val="restart"/>
            <w:noWrap/>
            <w:vAlign w:val="bottom"/>
          </w:tcPr>
          <w:p w14:paraId="23C85505" w14:textId="77777777" w:rsidR="005D5D2F" w:rsidRPr="004727AA" w:rsidRDefault="005D5D2F" w:rsidP="002B0316">
            <w:r w:rsidRPr="004727AA">
              <w:t>Pod-číslo Cenotvorné položky</w:t>
            </w:r>
          </w:p>
        </w:tc>
        <w:tc>
          <w:tcPr>
            <w:tcW w:w="2266" w:type="dxa"/>
            <w:vMerge w:val="restart"/>
            <w:noWrap/>
            <w:vAlign w:val="bottom"/>
          </w:tcPr>
          <w:p w14:paraId="57725E7B" w14:textId="77777777" w:rsidR="005D5D2F" w:rsidRPr="004727AA" w:rsidRDefault="005D5D2F" w:rsidP="002B0316">
            <w:r w:rsidRPr="004727AA">
              <w:t>Název rozdělené Cenotvorné položky</w:t>
            </w:r>
          </w:p>
        </w:tc>
        <w:tc>
          <w:tcPr>
            <w:tcW w:w="3507" w:type="dxa"/>
            <w:gridSpan w:val="3"/>
            <w:tcBorders>
              <w:bottom w:val="single" w:sz="4" w:space="0" w:color="auto"/>
            </w:tcBorders>
            <w:vAlign w:val="bottom"/>
          </w:tcPr>
          <w:p w14:paraId="599F8154" w14:textId="643228B8" w:rsidR="005D5D2F" w:rsidRPr="004727AA" w:rsidRDefault="005D5D2F" w:rsidP="0056429E">
            <w:r w:rsidRPr="004727AA">
              <w:t>Přiřazení Cenotvorné položky</w:t>
            </w:r>
            <m:oMath>
              <m:r>
                <w:rPr>
                  <w:rFonts w:ascii="Cambria Math" w:hAnsi="Cambria Math"/>
                </w:rPr>
                <m:t xml:space="preserve"> </m:t>
              </m:r>
              <m:sSub>
                <m:sSubPr>
                  <m:ctrlPr>
                    <w:rPr>
                      <w:rFonts w:ascii="Cambria Math" w:hAnsi="Cambria Math"/>
                      <w:i/>
                    </w:rPr>
                  </m:ctrlPr>
                </m:sSubPr>
                <m:e>
                  <m:r>
                    <w:rPr>
                      <w:rFonts w:ascii="Cambria Math"/>
                    </w:rPr>
                    <m:t>P</m:t>
                  </m:r>
                </m:e>
                <m:sub>
                  <m:r>
                    <w:rPr>
                      <w:rFonts w:ascii="Cambria Math"/>
                    </w:rPr>
                    <m:t>i</m:t>
                  </m:r>
                </m:sub>
              </m:sSub>
            </m:oMath>
          </w:p>
        </w:tc>
      </w:tr>
      <w:tr w:rsidR="005D5D2F" w:rsidRPr="004727AA" w14:paraId="3D5A576F" w14:textId="6E634D45" w:rsidTr="00DD541C">
        <w:trPr>
          <w:trHeight w:val="300"/>
        </w:trPr>
        <w:tc>
          <w:tcPr>
            <w:tcW w:w="1268" w:type="dxa"/>
            <w:vMerge/>
            <w:tcBorders>
              <w:bottom w:val="double" w:sz="4" w:space="0" w:color="auto"/>
            </w:tcBorders>
            <w:noWrap/>
            <w:vAlign w:val="bottom"/>
          </w:tcPr>
          <w:p w14:paraId="1B9F14A5" w14:textId="77777777" w:rsidR="005D5D2F" w:rsidRPr="004727AA" w:rsidRDefault="005D5D2F" w:rsidP="002B0316"/>
        </w:tc>
        <w:tc>
          <w:tcPr>
            <w:tcW w:w="3028" w:type="dxa"/>
            <w:vMerge/>
            <w:tcBorders>
              <w:bottom w:val="double" w:sz="4" w:space="0" w:color="auto"/>
            </w:tcBorders>
            <w:noWrap/>
            <w:vAlign w:val="bottom"/>
          </w:tcPr>
          <w:p w14:paraId="40E7B71D" w14:textId="77777777" w:rsidR="005D5D2F" w:rsidRPr="004727AA" w:rsidRDefault="005D5D2F" w:rsidP="002B0316"/>
        </w:tc>
        <w:tc>
          <w:tcPr>
            <w:tcW w:w="1266" w:type="dxa"/>
            <w:vMerge/>
            <w:tcBorders>
              <w:bottom w:val="double" w:sz="4" w:space="0" w:color="auto"/>
            </w:tcBorders>
            <w:noWrap/>
            <w:vAlign w:val="bottom"/>
          </w:tcPr>
          <w:p w14:paraId="14689DB8" w14:textId="77777777" w:rsidR="005D5D2F" w:rsidRPr="004727AA" w:rsidRDefault="005D5D2F" w:rsidP="002B0316"/>
        </w:tc>
        <w:tc>
          <w:tcPr>
            <w:tcW w:w="2266" w:type="dxa"/>
            <w:vMerge/>
            <w:tcBorders>
              <w:bottom w:val="double" w:sz="4" w:space="0" w:color="auto"/>
            </w:tcBorders>
            <w:noWrap/>
            <w:vAlign w:val="bottom"/>
          </w:tcPr>
          <w:p w14:paraId="0C774894" w14:textId="77777777" w:rsidR="005D5D2F" w:rsidRPr="004727AA" w:rsidRDefault="005D5D2F" w:rsidP="002B0316"/>
        </w:tc>
        <w:tc>
          <w:tcPr>
            <w:tcW w:w="1169" w:type="dxa"/>
            <w:tcBorders>
              <w:top w:val="single" w:sz="4" w:space="0" w:color="auto"/>
              <w:bottom w:val="double" w:sz="4" w:space="0" w:color="auto"/>
            </w:tcBorders>
            <w:vAlign w:val="bottom"/>
          </w:tcPr>
          <w:p w14:paraId="57281A19" w14:textId="65272003" w:rsidR="005D5D2F" w:rsidRPr="004727AA" w:rsidRDefault="006B4F8E"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m:oMathPara>
          </w:p>
        </w:tc>
        <w:tc>
          <w:tcPr>
            <w:tcW w:w="1169" w:type="dxa"/>
            <w:tcBorders>
              <w:top w:val="single" w:sz="4" w:space="0" w:color="auto"/>
              <w:bottom w:val="double" w:sz="4" w:space="0" w:color="auto"/>
            </w:tcBorders>
            <w:vAlign w:val="bottom"/>
          </w:tcPr>
          <w:p w14:paraId="387E2419" w14:textId="6E6F6552" w:rsidR="005D5D2F" w:rsidRPr="004727AA" w:rsidRDefault="006B4F8E"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m:oMathPara>
          </w:p>
        </w:tc>
        <w:tc>
          <w:tcPr>
            <w:tcW w:w="1169" w:type="dxa"/>
            <w:tcBorders>
              <w:top w:val="single" w:sz="4" w:space="0" w:color="auto"/>
              <w:bottom w:val="double" w:sz="4" w:space="0" w:color="auto"/>
            </w:tcBorders>
            <w:vAlign w:val="bottom"/>
          </w:tcPr>
          <w:p w14:paraId="5A3BA5F4" w14:textId="1995F477" w:rsidR="005D5D2F" w:rsidRPr="004727AA" w:rsidRDefault="006B4F8E"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m:oMathPara>
          </w:p>
        </w:tc>
      </w:tr>
      <w:tr w:rsidR="005D5D2F" w:rsidRPr="004727AA" w14:paraId="50389BB2" w14:textId="55DF54BF" w:rsidTr="00DD541C">
        <w:trPr>
          <w:trHeight w:val="300"/>
        </w:trPr>
        <w:tc>
          <w:tcPr>
            <w:tcW w:w="1268" w:type="dxa"/>
            <w:tcBorders>
              <w:top w:val="double" w:sz="4" w:space="0" w:color="auto"/>
              <w:bottom w:val="nil"/>
            </w:tcBorders>
            <w:noWrap/>
            <w:vAlign w:val="bottom"/>
            <w:hideMark/>
          </w:tcPr>
          <w:p w14:paraId="4DD91657" w14:textId="77777777" w:rsidR="005D5D2F" w:rsidRPr="004727AA" w:rsidRDefault="005D5D2F" w:rsidP="006A37EF">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1C3AD95B" w14:textId="77777777" w:rsidR="005D5D2F" w:rsidRPr="004727AA" w:rsidRDefault="005D5D2F" w:rsidP="006A37EF">
            <w:r w:rsidRPr="004727AA">
              <w:t>Trakční energie a palivo</w:t>
            </w:r>
          </w:p>
        </w:tc>
        <w:tc>
          <w:tcPr>
            <w:tcW w:w="1266" w:type="dxa"/>
            <w:tcBorders>
              <w:top w:val="double" w:sz="4" w:space="0" w:color="auto"/>
            </w:tcBorders>
            <w:noWrap/>
            <w:vAlign w:val="bottom"/>
            <w:hideMark/>
          </w:tcPr>
          <w:p w14:paraId="18B1320E" w14:textId="77777777" w:rsidR="005D5D2F" w:rsidRPr="004727AA" w:rsidRDefault="005D5D2F" w:rsidP="006A37EF">
            <w:pPr>
              <w:jc w:val="center"/>
            </w:pPr>
            <w:r w:rsidRPr="004727AA">
              <w:rPr>
                <w:i/>
              </w:rPr>
              <w:t>i</w:t>
            </w:r>
            <w:r w:rsidRPr="004727AA">
              <w:t xml:space="preserve"> = 1.1</w:t>
            </w:r>
          </w:p>
        </w:tc>
        <w:tc>
          <w:tcPr>
            <w:tcW w:w="2266" w:type="dxa"/>
            <w:tcBorders>
              <w:top w:val="double" w:sz="4" w:space="0" w:color="auto"/>
            </w:tcBorders>
            <w:noWrap/>
            <w:vAlign w:val="bottom"/>
            <w:hideMark/>
          </w:tcPr>
          <w:p w14:paraId="60DA0D30" w14:textId="73EBA4C6" w:rsidR="005D5D2F" w:rsidRPr="004727AA" w:rsidRDefault="005D5D2F" w:rsidP="006A37EF">
            <w:r>
              <w:t>Motorová nafta</w:t>
            </w:r>
          </w:p>
        </w:tc>
        <w:tc>
          <w:tcPr>
            <w:tcW w:w="1169" w:type="dxa"/>
            <w:tcBorders>
              <w:top w:val="double" w:sz="4" w:space="0" w:color="auto"/>
            </w:tcBorders>
          </w:tcPr>
          <w:p w14:paraId="2838DCEE" w14:textId="77777777" w:rsidR="005D5D2F" w:rsidRPr="004727AA" w:rsidRDefault="005D5D2F" w:rsidP="006A37EF">
            <w:pPr>
              <w:jc w:val="right"/>
            </w:pPr>
            <w:r w:rsidRPr="004727AA">
              <w:t>%</w:t>
            </w:r>
          </w:p>
        </w:tc>
        <w:tc>
          <w:tcPr>
            <w:tcW w:w="1169" w:type="dxa"/>
            <w:tcBorders>
              <w:top w:val="double" w:sz="4" w:space="0" w:color="auto"/>
            </w:tcBorders>
          </w:tcPr>
          <w:p w14:paraId="28805EEB" w14:textId="77777777" w:rsidR="005D5D2F" w:rsidRPr="004727AA" w:rsidRDefault="005D5D2F" w:rsidP="006A37EF">
            <w:pPr>
              <w:jc w:val="right"/>
            </w:pPr>
            <w:r w:rsidRPr="004727AA">
              <w:t>%</w:t>
            </w:r>
          </w:p>
        </w:tc>
        <w:tc>
          <w:tcPr>
            <w:tcW w:w="1169" w:type="dxa"/>
            <w:tcBorders>
              <w:top w:val="double" w:sz="4" w:space="0" w:color="auto"/>
            </w:tcBorders>
          </w:tcPr>
          <w:p w14:paraId="5FC629A5" w14:textId="77777777" w:rsidR="005D5D2F" w:rsidRPr="004727AA" w:rsidRDefault="005D5D2F" w:rsidP="006A37EF">
            <w:pPr>
              <w:jc w:val="right"/>
            </w:pPr>
            <w:r w:rsidRPr="004727AA">
              <w:t>%</w:t>
            </w:r>
          </w:p>
        </w:tc>
      </w:tr>
      <w:tr w:rsidR="005D5D2F" w:rsidRPr="004727AA" w14:paraId="19661833" w14:textId="1CA152EA" w:rsidTr="00DD541C">
        <w:trPr>
          <w:trHeight w:val="300"/>
        </w:trPr>
        <w:tc>
          <w:tcPr>
            <w:tcW w:w="1268" w:type="dxa"/>
            <w:tcBorders>
              <w:top w:val="nil"/>
            </w:tcBorders>
            <w:noWrap/>
            <w:hideMark/>
          </w:tcPr>
          <w:p w14:paraId="26B9E610" w14:textId="77777777" w:rsidR="005D5D2F" w:rsidRPr="004727AA" w:rsidRDefault="005D5D2F" w:rsidP="006A37EF">
            <w:pPr>
              <w:jc w:val="center"/>
            </w:pPr>
          </w:p>
        </w:tc>
        <w:tc>
          <w:tcPr>
            <w:tcW w:w="3028" w:type="dxa"/>
            <w:tcBorders>
              <w:top w:val="nil"/>
              <w:bottom w:val="single" w:sz="4" w:space="0" w:color="auto"/>
            </w:tcBorders>
            <w:noWrap/>
            <w:hideMark/>
          </w:tcPr>
          <w:p w14:paraId="44BBCAF4" w14:textId="77777777" w:rsidR="005D5D2F" w:rsidRPr="004727AA" w:rsidRDefault="005D5D2F" w:rsidP="006A37EF">
            <w:r w:rsidRPr="004727AA">
              <w:t> </w:t>
            </w:r>
          </w:p>
        </w:tc>
        <w:tc>
          <w:tcPr>
            <w:tcW w:w="1266" w:type="dxa"/>
            <w:tcBorders>
              <w:bottom w:val="single" w:sz="4" w:space="0" w:color="auto"/>
            </w:tcBorders>
            <w:noWrap/>
            <w:hideMark/>
          </w:tcPr>
          <w:p w14:paraId="7365D5FE" w14:textId="77777777" w:rsidR="005D5D2F" w:rsidRPr="004727AA" w:rsidRDefault="005D5D2F" w:rsidP="006A37EF">
            <w:pPr>
              <w:jc w:val="center"/>
            </w:pPr>
            <w:r w:rsidRPr="004727AA">
              <w:rPr>
                <w:i/>
              </w:rPr>
              <w:t>i</w:t>
            </w:r>
            <w:r w:rsidRPr="004727AA">
              <w:t xml:space="preserve"> = 1.2</w:t>
            </w:r>
          </w:p>
        </w:tc>
        <w:tc>
          <w:tcPr>
            <w:tcW w:w="2266" w:type="dxa"/>
            <w:tcBorders>
              <w:bottom w:val="single" w:sz="4" w:space="0" w:color="auto"/>
            </w:tcBorders>
            <w:noWrap/>
            <w:hideMark/>
          </w:tcPr>
          <w:p w14:paraId="24CF6BEF" w14:textId="77777777" w:rsidR="005D5D2F" w:rsidRPr="004727AA" w:rsidRDefault="005D5D2F" w:rsidP="006A37EF">
            <w:r w:rsidRPr="004727AA">
              <w:t>Jiné</w:t>
            </w:r>
          </w:p>
        </w:tc>
        <w:tc>
          <w:tcPr>
            <w:tcW w:w="1169" w:type="dxa"/>
            <w:tcBorders>
              <w:bottom w:val="single" w:sz="4" w:space="0" w:color="auto"/>
            </w:tcBorders>
          </w:tcPr>
          <w:p w14:paraId="446C70A3" w14:textId="77777777" w:rsidR="005D5D2F" w:rsidRPr="004727AA" w:rsidRDefault="005D5D2F" w:rsidP="006A37EF">
            <w:pPr>
              <w:jc w:val="right"/>
            </w:pPr>
            <w:r w:rsidRPr="004727AA">
              <w:t>%</w:t>
            </w:r>
          </w:p>
        </w:tc>
        <w:tc>
          <w:tcPr>
            <w:tcW w:w="1169" w:type="dxa"/>
            <w:tcBorders>
              <w:bottom w:val="single" w:sz="4" w:space="0" w:color="auto"/>
            </w:tcBorders>
          </w:tcPr>
          <w:p w14:paraId="0F29FBA1" w14:textId="77777777" w:rsidR="005D5D2F" w:rsidRPr="004727AA" w:rsidRDefault="005D5D2F" w:rsidP="006A37EF">
            <w:pPr>
              <w:jc w:val="right"/>
            </w:pPr>
            <w:r w:rsidRPr="004727AA">
              <w:t>%</w:t>
            </w:r>
          </w:p>
        </w:tc>
        <w:tc>
          <w:tcPr>
            <w:tcW w:w="1169" w:type="dxa"/>
            <w:tcBorders>
              <w:bottom w:val="single" w:sz="4" w:space="0" w:color="auto"/>
            </w:tcBorders>
          </w:tcPr>
          <w:p w14:paraId="58A6FDDE" w14:textId="77777777" w:rsidR="005D5D2F" w:rsidRPr="004727AA" w:rsidRDefault="005D5D2F" w:rsidP="006A37EF">
            <w:pPr>
              <w:jc w:val="right"/>
            </w:pPr>
            <w:r w:rsidRPr="004727AA">
              <w:t>%</w:t>
            </w:r>
          </w:p>
        </w:tc>
      </w:tr>
      <w:tr w:rsidR="005D5D2F" w:rsidRPr="004727AA" w14:paraId="7A80BF5B" w14:textId="56E16468" w:rsidTr="00DD541C">
        <w:trPr>
          <w:trHeight w:val="300"/>
        </w:trPr>
        <w:tc>
          <w:tcPr>
            <w:tcW w:w="1268" w:type="dxa"/>
            <w:noWrap/>
            <w:hideMark/>
          </w:tcPr>
          <w:p w14:paraId="7CBB1B3D" w14:textId="77777777" w:rsidR="005D5D2F" w:rsidRPr="004727AA" w:rsidRDefault="005D5D2F" w:rsidP="006A37EF">
            <w:pPr>
              <w:jc w:val="center"/>
            </w:pPr>
            <w:r w:rsidRPr="004727AA">
              <w:rPr>
                <w:i/>
              </w:rPr>
              <w:t>i</w:t>
            </w:r>
            <w:r w:rsidRPr="004727AA">
              <w:t xml:space="preserve"> = 2</w:t>
            </w:r>
          </w:p>
        </w:tc>
        <w:tc>
          <w:tcPr>
            <w:tcW w:w="3028" w:type="dxa"/>
            <w:tcBorders>
              <w:right w:val="nil"/>
            </w:tcBorders>
            <w:noWrap/>
            <w:hideMark/>
          </w:tcPr>
          <w:p w14:paraId="3110F4A3" w14:textId="77777777" w:rsidR="005D5D2F" w:rsidRPr="004727AA" w:rsidRDefault="005D5D2F" w:rsidP="006A37EF">
            <w:r w:rsidRPr="004727AA">
              <w:t>Netrakční energie a palivo</w:t>
            </w:r>
          </w:p>
        </w:tc>
        <w:tc>
          <w:tcPr>
            <w:tcW w:w="1266" w:type="dxa"/>
            <w:tcBorders>
              <w:left w:val="nil"/>
              <w:right w:val="nil"/>
            </w:tcBorders>
            <w:noWrap/>
            <w:hideMark/>
          </w:tcPr>
          <w:p w14:paraId="7285E641" w14:textId="77777777" w:rsidR="005D5D2F" w:rsidRPr="004727AA" w:rsidRDefault="005D5D2F" w:rsidP="006A37EF">
            <w:pPr>
              <w:jc w:val="center"/>
            </w:pPr>
          </w:p>
        </w:tc>
        <w:tc>
          <w:tcPr>
            <w:tcW w:w="2266" w:type="dxa"/>
            <w:tcBorders>
              <w:left w:val="nil"/>
            </w:tcBorders>
            <w:noWrap/>
            <w:hideMark/>
          </w:tcPr>
          <w:p w14:paraId="15DF520A" w14:textId="77777777" w:rsidR="005D5D2F" w:rsidRPr="004727AA" w:rsidRDefault="005D5D2F" w:rsidP="006A37EF">
            <w:r w:rsidRPr="004727AA">
              <w:t> </w:t>
            </w:r>
          </w:p>
        </w:tc>
        <w:tc>
          <w:tcPr>
            <w:tcW w:w="1169" w:type="dxa"/>
            <w:tcBorders>
              <w:left w:val="nil"/>
            </w:tcBorders>
          </w:tcPr>
          <w:p w14:paraId="335AF804" w14:textId="77777777" w:rsidR="005D5D2F" w:rsidRPr="004727AA" w:rsidRDefault="005D5D2F" w:rsidP="006A37EF">
            <w:pPr>
              <w:jc w:val="right"/>
            </w:pPr>
            <w:r w:rsidRPr="004727AA">
              <w:t>%</w:t>
            </w:r>
          </w:p>
        </w:tc>
        <w:tc>
          <w:tcPr>
            <w:tcW w:w="1169" w:type="dxa"/>
            <w:tcBorders>
              <w:left w:val="nil"/>
            </w:tcBorders>
          </w:tcPr>
          <w:p w14:paraId="43E975A3" w14:textId="77777777" w:rsidR="005D5D2F" w:rsidRPr="004727AA" w:rsidRDefault="005D5D2F" w:rsidP="006A37EF">
            <w:pPr>
              <w:jc w:val="right"/>
            </w:pPr>
            <w:r w:rsidRPr="004727AA">
              <w:t>%</w:t>
            </w:r>
          </w:p>
        </w:tc>
        <w:tc>
          <w:tcPr>
            <w:tcW w:w="1169" w:type="dxa"/>
            <w:tcBorders>
              <w:left w:val="nil"/>
            </w:tcBorders>
          </w:tcPr>
          <w:p w14:paraId="6E52D34A" w14:textId="77777777" w:rsidR="005D5D2F" w:rsidRPr="004727AA" w:rsidRDefault="005D5D2F" w:rsidP="006A37EF">
            <w:pPr>
              <w:jc w:val="right"/>
            </w:pPr>
            <w:r w:rsidRPr="004727AA">
              <w:t>%</w:t>
            </w:r>
          </w:p>
        </w:tc>
      </w:tr>
      <w:tr w:rsidR="005D5D2F" w:rsidRPr="004727AA" w14:paraId="724DC2D9" w14:textId="659389E2" w:rsidTr="00DD541C">
        <w:trPr>
          <w:trHeight w:val="300"/>
        </w:trPr>
        <w:tc>
          <w:tcPr>
            <w:tcW w:w="1268" w:type="dxa"/>
            <w:noWrap/>
            <w:hideMark/>
          </w:tcPr>
          <w:p w14:paraId="383A0177" w14:textId="77777777" w:rsidR="005D5D2F" w:rsidRPr="004727AA" w:rsidRDefault="005D5D2F" w:rsidP="006A37EF">
            <w:pPr>
              <w:jc w:val="center"/>
            </w:pPr>
            <w:r w:rsidRPr="004727AA">
              <w:rPr>
                <w:i/>
              </w:rPr>
              <w:t>i</w:t>
            </w:r>
            <w:r w:rsidRPr="004727AA">
              <w:t xml:space="preserve"> = 3</w:t>
            </w:r>
          </w:p>
        </w:tc>
        <w:tc>
          <w:tcPr>
            <w:tcW w:w="3028" w:type="dxa"/>
            <w:tcBorders>
              <w:right w:val="nil"/>
            </w:tcBorders>
            <w:noWrap/>
            <w:hideMark/>
          </w:tcPr>
          <w:p w14:paraId="2457125E" w14:textId="77777777" w:rsidR="005D5D2F" w:rsidRPr="004727AA" w:rsidRDefault="005D5D2F" w:rsidP="006A37EF">
            <w:r w:rsidRPr="004727AA">
              <w:t>Přímý materiál</w:t>
            </w:r>
          </w:p>
        </w:tc>
        <w:tc>
          <w:tcPr>
            <w:tcW w:w="1266" w:type="dxa"/>
            <w:tcBorders>
              <w:left w:val="nil"/>
              <w:right w:val="nil"/>
            </w:tcBorders>
            <w:noWrap/>
            <w:hideMark/>
          </w:tcPr>
          <w:p w14:paraId="3B685559" w14:textId="77777777" w:rsidR="005D5D2F" w:rsidRPr="004727AA" w:rsidRDefault="005D5D2F" w:rsidP="006A37EF">
            <w:pPr>
              <w:jc w:val="center"/>
            </w:pPr>
          </w:p>
        </w:tc>
        <w:tc>
          <w:tcPr>
            <w:tcW w:w="2266" w:type="dxa"/>
            <w:tcBorders>
              <w:left w:val="nil"/>
            </w:tcBorders>
            <w:noWrap/>
            <w:hideMark/>
          </w:tcPr>
          <w:p w14:paraId="2C9F0FD3" w14:textId="77777777" w:rsidR="005D5D2F" w:rsidRPr="004727AA" w:rsidRDefault="005D5D2F" w:rsidP="006A37EF">
            <w:r w:rsidRPr="004727AA">
              <w:t> </w:t>
            </w:r>
          </w:p>
        </w:tc>
        <w:tc>
          <w:tcPr>
            <w:tcW w:w="1169" w:type="dxa"/>
            <w:tcBorders>
              <w:left w:val="nil"/>
            </w:tcBorders>
          </w:tcPr>
          <w:p w14:paraId="6D2ED8FB" w14:textId="77777777" w:rsidR="005D5D2F" w:rsidRPr="004727AA" w:rsidRDefault="005D5D2F" w:rsidP="006A37EF">
            <w:pPr>
              <w:jc w:val="right"/>
            </w:pPr>
            <w:r w:rsidRPr="004727AA">
              <w:t>%</w:t>
            </w:r>
          </w:p>
        </w:tc>
        <w:tc>
          <w:tcPr>
            <w:tcW w:w="1169" w:type="dxa"/>
            <w:tcBorders>
              <w:left w:val="nil"/>
            </w:tcBorders>
          </w:tcPr>
          <w:p w14:paraId="39471264" w14:textId="77777777" w:rsidR="005D5D2F" w:rsidRPr="004727AA" w:rsidRDefault="005D5D2F" w:rsidP="006A37EF">
            <w:pPr>
              <w:jc w:val="right"/>
            </w:pPr>
            <w:r w:rsidRPr="004727AA">
              <w:t>%</w:t>
            </w:r>
          </w:p>
        </w:tc>
        <w:tc>
          <w:tcPr>
            <w:tcW w:w="1169" w:type="dxa"/>
            <w:tcBorders>
              <w:left w:val="nil"/>
            </w:tcBorders>
          </w:tcPr>
          <w:p w14:paraId="76994DE2" w14:textId="77777777" w:rsidR="005D5D2F" w:rsidRPr="004727AA" w:rsidRDefault="005D5D2F" w:rsidP="006A37EF">
            <w:pPr>
              <w:jc w:val="right"/>
            </w:pPr>
            <w:r w:rsidRPr="004727AA">
              <w:t>%</w:t>
            </w:r>
          </w:p>
        </w:tc>
      </w:tr>
      <w:tr w:rsidR="005D5D2F" w:rsidRPr="004727AA" w14:paraId="60EA07D2" w14:textId="4F3AB09E" w:rsidTr="00DD541C">
        <w:trPr>
          <w:trHeight w:val="300"/>
        </w:trPr>
        <w:tc>
          <w:tcPr>
            <w:tcW w:w="1268" w:type="dxa"/>
            <w:tcBorders>
              <w:bottom w:val="single" w:sz="4" w:space="0" w:color="auto"/>
            </w:tcBorders>
            <w:noWrap/>
            <w:hideMark/>
          </w:tcPr>
          <w:p w14:paraId="2C38E077" w14:textId="77777777" w:rsidR="005D5D2F" w:rsidRPr="004727AA" w:rsidRDefault="005D5D2F" w:rsidP="006A37EF">
            <w:pPr>
              <w:jc w:val="center"/>
            </w:pPr>
            <w:r w:rsidRPr="004727AA">
              <w:rPr>
                <w:i/>
              </w:rPr>
              <w:t>i</w:t>
            </w:r>
            <w:r w:rsidRPr="004727AA">
              <w:t xml:space="preserve"> = 4</w:t>
            </w:r>
          </w:p>
        </w:tc>
        <w:tc>
          <w:tcPr>
            <w:tcW w:w="3028" w:type="dxa"/>
            <w:tcBorders>
              <w:bottom w:val="single" w:sz="4" w:space="0" w:color="auto"/>
              <w:right w:val="nil"/>
            </w:tcBorders>
            <w:noWrap/>
            <w:hideMark/>
          </w:tcPr>
          <w:p w14:paraId="1D0802C9" w14:textId="77777777" w:rsidR="005D5D2F" w:rsidRPr="004727AA" w:rsidRDefault="005D5D2F" w:rsidP="006A37EF">
            <w:r w:rsidRPr="004727AA">
              <w:t>Opravy a údržba vozidel</w:t>
            </w:r>
          </w:p>
        </w:tc>
        <w:tc>
          <w:tcPr>
            <w:tcW w:w="1266" w:type="dxa"/>
            <w:tcBorders>
              <w:left w:val="nil"/>
              <w:right w:val="nil"/>
            </w:tcBorders>
            <w:noWrap/>
            <w:hideMark/>
          </w:tcPr>
          <w:p w14:paraId="575F8C6B" w14:textId="77777777" w:rsidR="005D5D2F" w:rsidRPr="004727AA" w:rsidRDefault="005D5D2F" w:rsidP="006A37EF">
            <w:pPr>
              <w:jc w:val="center"/>
            </w:pPr>
          </w:p>
        </w:tc>
        <w:tc>
          <w:tcPr>
            <w:tcW w:w="2266" w:type="dxa"/>
            <w:tcBorders>
              <w:left w:val="nil"/>
            </w:tcBorders>
            <w:noWrap/>
            <w:hideMark/>
          </w:tcPr>
          <w:p w14:paraId="079AD5F1" w14:textId="77777777" w:rsidR="005D5D2F" w:rsidRPr="004727AA" w:rsidRDefault="005D5D2F" w:rsidP="006A37EF">
            <w:r w:rsidRPr="004727AA">
              <w:t> </w:t>
            </w:r>
          </w:p>
        </w:tc>
        <w:tc>
          <w:tcPr>
            <w:tcW w:w="1169" w:type="dxa"/>
            <w:tcBorders>
              <w:left w:val="nil"/>
            </w:tcBorders>
          </w:tcPr>
          <w:p w14:paraId="5A0E35B2" w14:textId="77777777" w:rsidR="005D5D2F" w:rsidRPr="004727AA" w:rsidRDefault="005D5D2F" w:rsidP="006A37EF">
            <w:pPr>
              <w:jc w:val="right"/>
            </w:pPr>
            <w:r w:rsidRPr="004727AA">
              <w:t>%</w:t>
            </w:r>
          </w:p>
        </w:tc>
        <w:tc>
          <w:tcPr>
            <w:tcW w:w="1169" w:type="dxa"/>
            <w:tcBorders>
              <w:left w:val="nil"/>
            </w:tcBorders>
          </w:tcPr>
          <w:p w14:paraId="6E2EE1E0" w14:textId="77777777" w:rsidR="005D5D2F" w:rsidRPr="004727AA" w:rsidRDefault="005D5D2F" w:rsidP="006A37EF">
            <w:pPr>
              <w:jc w:val="right"/>
            </w:pPr>
            <w:r w:rsidRPr="004727AA">
              <w:t>%</w:t>
            </w:r>
          </w:p>
        </w:tc>
        <w:tc>
          <w:tcPr>
            <w:tcW w:w="1169" w:type="dxa"/>
            <w:tcBorders>
              <w:left w:val="nil"/>
            </w:tcBorders>
          </w:tcPr>
          <w:p w14:paraId="179C4404" w14:textId="77777777" w:rsidR="005D5D2F" w:rsidRPr="004727AA" w:rsidRDefault="005D5D2F" w:rsidP="006A37EF">
            <w:pPr>
              <w:jc w:val="right"/>
            </w:pPr>
            <w:r w:rsidRPr="004727AA">
              <w:t>%</w:t>
            </w:r>
          </w:p>
        </w:tc>
      </w:tr>
      <w:tr w:rsidR="005D5D2F" w:rsidRPr="004727AA" w14:paraId="381ED682" w14:textId="3D71A4EF" w:rsidTr="00DD541C">
        <w:trPr>
          <w:trHeight w:val="300"/>
        </w:trPr>
        <w:tc>
          <w:tcPr>
            <w:tcW w:w="1268" w:type="dxa"/>
            <w:tcBorders>
              <w:bottom w:val="nil"/>
            </w:tcBorders>
            <w:noWrap/>
            <w:hideMark/>
          </w:tcPr>
          <w:p w14:paraId="0D3AF03D" w14:textId="77777777" w:rsidR="005D5D2F" w:rsidRPr="004727AA" w:rsidRDefault="005D5D2F" w:rsidP="006A37EF">
            <w:pPr>
              <w:jc w:val="center"/>
            </w:pPr>
            <w:r w:rsidRPr="004727AA">
              <w:rPr>
                <w:i/>
              </w:rPr>
              <w:t>i</w:t>
            </w:r>
            <w:r w:rsidRPr="004727AA">
              <w:t xml:space="preserve"> = 5</w:t>
            </w:r>
          </w:p>
        </w:tc>
        <w:tc>
          <w:tcPr>
            <w:tcW w:w="3028" w:type="dxa"/>
            <w:tcBorders>
              <w:bottom w:val="nil"/>
            </w:tcBorders>
            <w:noWrap/>
            <w:hideMark/>
          </w:tcPr>
          <w:p w14:paraId="291F0BAF" w14:textId="77777777" w:rsidR="005D5D2F" w:rsidRPr="004727AA" w:rsidRDefault="005D5D2F" w:rsidP="006A37EF">
            <w:r w:rsidRPr="004727AA">
              <w:t>Odpisy dlouhodobého majetku</w:t>
            </w:r>
          </w:p>
        </w:tc>
        <w:tc>
          <w:tcPr>
            <w:tcW w:w="1266" w:type="dxa"/>
            <w:noWrap/>
            <w:hideMark/>
          </w:tcPr>
          <w:p w14:paraId="271002E8" w14:textId="77777777" w:rsidR="005D5D2F" w:rsidRPr="004727AA" w:rsidRDefault="005D5D2F" w:rsidP="006A37EF">
            <w:pPr>
              <w:jc w:val="center"/>
            </w:pPr>
            <w:r w:rsidRPr="004727AA">
              <w:rPr>
                <w:i/>
              </w:rPr>
              <w:t>i</w:t>
            </w:r>
            <w:r w:rsidRPr="004727AA">
              <w:t xml:space="preserve"> = 5.1</w:t>
            </w:r>
          </w:p>
        </w:tc>
        <w:tc>
          <w:tcPr>
            <w:tcW w:w="2266" w:type="dxa"/>
            <w:noWrap/>
            <w:hideMark/>
          </w:tcPr>
          <w:p w14:paraId="2C4C38F4" w14:textId="77777777" w:rsidR="005D5D2F" w:rsidRPr="004727AA" w:rsidRDefault="005D5D2F" w:rsidP="006A37EF">
            <w:r w:rsidRPr="004727AA">
              <w:t>Vozidla</w:t>
            </w:r>
          </w:p>
        </w:tc>
        <w:tc>
          <w:tcPr>
            <w:tcW w:w="1169" w:type="dxa"/>
          </w:tcPr>
          <w:p w14:paraId="0331A4BD" w14:textId="77777777" w:rsidR="005D5D2F" w:rsidRPr="004727AA" w:rsidRDefault="005D5D2F" w:rsidP="006A37EF">
            <w:pPr>
              <w:jc w:val="right"/>
            </w:pPr>
            <w:r w:rsidRPr="004727AA">
              <w:t>%</w:t>
            </w:r>
          </w:p>
        </w:tc>
        <w:tc>
          <w:tcPr>
            <w:tcW w:w="1169" w:type="dxa"/>
          </w:tcPr>
          <w:p w14:paraId="22898DB3" w14:textId="77777777" w:rsidR="005D5D2F" w:rsidRPr="004727AA" w:rsidRDefault="005D5D2F" w:rsidP="006A37EF">
            <w:pPr>
              <w:jc w:val="right"/>
            </w:pPr>
            <w:r w:rsidRPr="004727AA">
              <w:t>%</w:t>
            </w:r>
          </w:p>
        </w:tc>
        <w:tc>
          <w:tcPr>
            <w:tcW w:w="1169" w:type="dxa"/>
          </w:tcPr>
          <w:p w14:paraId="120DD7DC" w14:textId="77777777" w:rsidR="005D5D2F" w:rsidRPr="004727AA" w:rsidRDefault="005D5D2F" w:rsidP="006A37EF">
            <w:pPr>
              <w:jc w:val="right"/>
            </w:pPr>
            <w:r w:rsidRPr="004727AA">
              <w:t>%</w:t>
            </w:r>
          </w:p>
        </w:tc>
      </w:tr>
      <w:tr w:rsidR="005D5D2F" w:rsidRPr="004727AA" w14:paraId="688FE2DD" w14:textId="35F90A72" w:rsidTr="00DD541C">
        <w:trPr>
          <w:trHeight w:val="300"/>
        </w:trPr>
        <w:tc>
          <w:tcPr>
            <w:tcW w:w="1268" w:type="dxa"/>
            <w:tcBorders>
              <w:top w:val="nil"/>
            </w:tcBorders>
            <w:noWrap/>
            <w:hideMark/>
          </w:tcPr>
          <w:p w14:paraId="12180CED" w14:textId="77777777" w:rsidR="005D5D2F" w:rsidRPr="004727AA" w:rsidRDefault="005D5D2F" w:rsidP="006A37EF">
            <w:pPr>
              <w:jc w:val="center"/>
            </w:pPr>
          </w:p>
        </w:tc>
        <w:tc>
          <w:tcPr>
            <w:tcW w:w="3028" w:type="dxa"/>
            <w:tcBorders>
              <w:top w:val="nil"/>
              <w:bottom w:val="single" w:sz="4" w:space="0" w:color="auto"/>
            </w:tcBorders>
            <w:noWrap/>
            <w:hideMark/>
          </w:tcPr>
          <w:p w14:paraId="3FB48F74" w14:textId="77777777" w:rsidR="005D5D2F" w:rsidRPr="004727AA" w:rsidRDefault="005D5D2F" w:rsidP="006A37EF">
            <w:r w:rsidRPr="004727AA">
              <w:t> </w:t>
            </w:r>
          </w:p>
        </w:tc>
        <w:tc>
          <w:tcPr>
            <w:tcW w:w="1266" w:type="dxa"/>
            <w:tcBorders>
              <w:bottom w:val="single" w:sz="4" w:space="0" w:color="auto"/>
            </w:tcBorders>
            <w:noWrap/>
            <w:hideMark/>
          </w:tcPr>
          <w:p w14:paraId="0CF02731" w14:textId="77777777" w:rsidR="005D5D2F" w:rsidRPr="004727AA" w:rsidRDefault="005D5D2F" w:rsidP="006A37EF">
            <w:pPr>
              <w:jc w:val="center"/>
            </w:pPr>
            <w:r w:rsidRPr="004727AA">
              <w:rPr>
                <w:i/>
              </w:rPr>
              <w:t>i</w:t>
            </w:r>
            <w:r w:rsidRPr="004727AA">
              <w:t xml:space="preserve"> = 5.2</w:t>
            </w:r>
          </w:p>
        </w:tc>
        <w:tc>
          <w:tcPr>
            <w:tcW w:w="2266" w:type="dxa"/>
            <w:tcBorders>
              <w:bottom w:val="single" w:sz="4" w:space="0" w:color="auto"/>
            </w:tcBorders>
            <w:noWrap/>
            <w:hideMark/>
          </w:tcPr>
          <w:p w14:paraId="741C324D" w14:textId="77777777" w:rsidR="005D5D2F" w:rsidRPr="004727AA" w:rsidRDefault="005D5D2F" w:rsidP="006A37EF">
            <w:r w:rsidRPr="004727AA">
              <w:t>Ostatní majetek</w:t>
            </w:r>
          </w:p>
        </w:tc>
        <w:tc>
          <w:tcPr>
            <w:tcW w:w="1169" w:type="dxa"/>
            <w:tcBorders>
              <w:bottom w:val="single" w:sz="4" w:space="0" w:color="auto"/>
            </w:tcBorders>
          </w:tcPr>
          <w:p w14:paraId="78C2BA51" w14:textId="77777777" w:rsidR="005D5D2F" w:rsidRPr="004727AA" w:rsidRDefault="005D5D2F" w:rsidP="006A37EF">
            <w:pPr>
              <w:jc w:val="right"/>
            </w:pPr>
            <w:r w:rsidRPr="004727AA">
              <w:t>%</w:t>
            </w:r>
          </w:p>
        </w:tc>
        <w:tc>
          <w:tcPr>
            <w:tcW w:w="1169" w:type="dxa"/>
            <w:tcBorders>
              <w:bottom w:val="single" w:sz="4" w:space="0" w:color="auto"/>
            </w:tcBorders>
          </w:tcPr>
          <w:p w14:paraId="6172A97D" w14:textId="77777777" w:rsidR="005D5D2F" w:rsidRPr="004727AA" w:rsidRDefault="005D5D2F" w:rsidP="006A37EF">
            <w:pPr>
              <w:jc w:val="right"/>
            </w:pPr>
            <w:r w:rsidRPr="004727AA">
              <w:t>%</w:t>
            </w:r>
          </w:p>
        </w:tc>
        <w:tc>
          <w:tcPr>
            <w:tcW w:w="1169" w:type="dxa"/>
            <w:tcBorders>
              <w:bottom w:val="single" w:sz="4" w:space="0" w:color="auto"/>
            </w:tcBorders>
          </w:tcPr>
          <w:p w14:paraId="06DD0831" w14:textId="77777777" w:rsidR="005D5D2F" w:rsidRPr="004727AA" w:rsidRDefault="005D5D2F" w:rsidP="006A37EF">
            <w:pPr>
              <w:jc w:val="right"/>
            </w:pPr>
            <w:r w:rsidRPr="004727AA">
              <w:t>%</w:t>
            </w:r>
          </w:p>
        </w:tc>
      </w:tr>
      <w:tr w:rsidR="005D5D2F" w:rsidRPr="004727AA" w14:paraId="7A20060D" w14:textId="1A6F2FDF" w:rsidTr="00DD541C">
        <w:trPr>
          <w:trHeight w:val="300"/>
        </w:trPr>
        <w:tc>
          <w:tcPr>
            <w:tcW w:w="1268" w:type="dxa"/>
            <w:tcBorders>
              <w:bottom w:val="single" w:sz="4" w:space="0" w:color="auto"/>
            </w:tcBorders>
            <w:noWrap/>
            <w:hideMark/>
          </w:tcPr>
          <w:p w14:paraId="72FF38C9" w14:textId="77777777" w:rsidR="005D5D2F" w:rsidRPr="004727AA" w:rsidRDefault="005D5D2F" w:rsidP="006A37EF">
            <w:pPr>
              <w:jc w:val="center"/>
            </w:pPr>
            <w:r w:rsidRPr="004727AA">
              <w:rPr>
                <w:i/>
              </w:rPr>
              <w:t>i</w:t>
            </w:r>
            <w:r w:rsidRPr="004727AA">
              <w:t xml:space="preserve"> = 6</w:t>
            </w:r>
          </w:p>
        </w:tc>
        <w:tc>
          <w:tcPr>
            <w:tcW w:w="3028" w:type="dxa"/>
            <w:tcBorders>
              <w:bottom w:val="single" w:sz="4" w:space="0" w:color="auto"/>
              <w:right w:val="nil"/>
            </w:tcBorders>
            <w:noWrap/>
            <w:hideMark/>
          </w:tcPr>
          <w:p w14:paraId="44326491" w14:textId="77777777" w:rsidR="005D5D2F" w:rsidRPr="004727AA" w:rsidRDefault="005D5D2F" w:rsidP="006A37EF">
            <w:r w:rsidRPr="004727AA">
              <w:t>Pronájem a leasing vozidel</w:t>
            </w:r>
          </w:p>
        </w:tc>
        <w:tc>
          <w:tcPr>
            <w:tcW w:w="1266" w:type="dxa"/>
            <w:tcBorders>
              <w:left w:val="nil"/>
              <w:right w:val="nil"/>
            </w:tcBorders>
            <w:noWrap/>
            <w:hideMark/>
          </w:tcPr>
          <w:p w14:paraId="5C48D7BB" w14:textId="77777777" w:rsidR="005D5D2F" w:rsidRPr="004727AA" w:rsidRDefault="005D5D2F" w:rsidP="006A37EF">
            <w:pPr>
              <w:jc w:val="center"/>
            </w:pPr>
          </w:p>
        </w:tc>
        <w:tc>
          <w:tcPr>
            <w:tcW w:w="2266" w:type="dxa"/>
            <w:tcBorders>
              <w:left w:val="nil"/>
            </w:tcBorders>
            <w:noWrap/>
            <w:hideMark/>
          </w:tcPr>
          <w:p w14:paraId="7188FE97" w14:textId="77777777" w:rsidR="005D5D2F" w:rsidRPr="004727AA" w:rsidRDefault="005D5D2F" w:rsidP="006A37EF">
            <w:r w:rsidRPr="004727AA">
              <w:t> </w:t>
            </w:r>
          </w:p>
        </w:tc>
        <w:tc>
          <w:tcPr>
            <w:tcW w:w="1169" w:type="dxa"/>
            <w:tcBorders>
              <w:left w:val="nil"/>
            </w:tcBorders>
          </w:tcPr>
          <w:p w14:paraId="2F9BE902" w14:textId="77777777" w:rsidR="005D5D2F" w:rsidRPr="004727AA" w:rsidRDefault="005D5D2F" w:rsidP="006A37EF">
            <w:pPr>
              <w:jc w:val="right"/>
            </w:pPr>
            <w:r w:rsidRPr="004727AA">
              <w:t>%</w:t>
            </w:r>
          </w:p>
        </w:tc>
        <w:tc>
          <w:tcPr>
            <w:tcW w:w="1169" w:type="dxa"/>
            <w:tcBorders>
              <w:left w:val="nil"/>
            </w:tcBorders>
          </w:tcPr>
          <w:p w14:paraId="0B46B8D6" w14:textId="77777777" w:rsidR="005D5D2F" w:rsidRPr="004727AA" w:rsidRDefault="005D5D2F" w:rsidP="006A37EF">
            <w:pPr>
              <w:jc w:val="right"/>
            </w:pPr>
            <w:r w:rsidRPr="004727AA">
              <w:t>%</w:t>
            </w:r>
          </w:p>
        </w:tc>
        <w:tc>
          <w:tcPr>
            <w:tcW w:w="1169" w:type="dxa"/>
            <w:tcBorders>
              <w:left w:val="nil"/>
            </w:tcBorders>
          </w:tcPr>
          <w:p w14:paraId="332DABAE" w14:textId="77777777" w:rsidR="005D5D2F" w:rsidRPr="004727AA" w:rsidRDefault="005D5D2F" w:rsidP="006A37EF">
            <w:pPr>
              <w:jc w:val="right"/>
            </w:pPr>
            <w:r w:rsidRPr="004727AA">
              <w:t>%</w:t>
            </w:r>
          </w:p>
        </w:tc>
      </w:tr>
      <w:tr w:rsidR="005D5D2F" w:rsidRPr="004727AA" w14:paraId="63040115" w14:textId="3F35ED56" w:rsidTr="00DD541C">
        <w:trPr>
          <w:trHeight w:val="300"/>
        </w:trPr>
        <w:tc>
          <w:tcPr>
            <w:tcW w:w="1268" w:type="dxa"/>
            <w:tcBorders>
              <w:bottom w:val="nil"/>
            </w:tcBorders>
            <w:noWrap/>
            <w:hideMark/>
          </w:tcPr>
          <w:p w14:paraId="39952ABE" w14:textId="77777777" w:rsidR="005D5D2F" w:rsidRPr="004727AA" w:rsidRDefault="005D5D2F" w:rsidP="006A37EF">
            <w:pPr>
              <w:jc w:val="center"/>
            </w:pPr>
            <w:r w:rsidRPr="004727AA">
              <w:rPr>
                <w:i/>
              </w:rPr>
              <w:t>i</w:t>
            </w:r>
            <w:r w:rsidRPr="004727AA">
              <w:t xml:space="preserve"> = 7</w:t>
            </w:r>
          </w:p>
        </w:tc>
        <w:tc>
          <w:tcPr>
            <w:tcW w:w="3028" w:type="dxa"/>
            <w:tcBorders>
              <w:bottom w:val="nil"/>
            </w:tcBorders>
            <w:noWrap/>
            <w:hideMark/>
          </w:tcPr>
          <w:p w14:paraId="2A9584FB" w14:textId="77777777" w:rsidR="005D5D2F" w:rsidRPr="004727AA" w:rsidRDefault="005D5D2F" w:rsidP="006A37EF">
            <w:r w:rsidRPr="004727AA">
              <w:t>Mzdové náklady</w:t>
            </w:r>
          </w:p>
        </w:tc>
        <w:tc>
          <w:tcPr>
            <w:tcW w:w="1266" w:type="dxa"/>
            <w:noWrap/>
            <w:hideMark/>
          </w:tcPr>
          <w:p w14:paraId="451B4F60" w14:textId="77777777" w:rsidR="005D5D2F" w:rsidRPr="004727AA" w:rsidRDefault="005D5D2F" w:rsidP="006A37EF">
            <w:pPr>
              <w:jc w:val="center"/>
            </w:pPr>
            <w:r w:rsidRPr="004727AA">
              <w:rPr>
                <w:i/>
              </w:rPr>
              <w:t>i</w:t>
            </w:r>
            <w:r w:rsidRPr="004727AA">
              <w:t xml:space="preserve"> = 7.1</w:t>
            </w:r>
          </w:p>
        </w:tc>
        <w:tc>
          <w:tcPr>
            <w:tcW w:w="2266" w:type="dxa"/>
            <w:noWrap/>
            <w:hideMark/>
          </w:tcPr>
          <w:p w14:paraId="43C0E693" w14:textId="77777777" w:rsidR="005D5D2F" w:rsidRPr="004727AA" w:rsidRDefault="005D5D2F" w:rsidP="006A37EF">
            <w:r w:rsidRPr="004727AA">
              <w:t>Vlakový personál</w:t>
            </w:r>
          </w:p>
        </w:tc>
        <w:tc>
          <w:tcPr>
            <w:tcW w:w="1169" w:type="dxa"/>
          </w:tcPr>
          <w:p w14:paraId="5A5A60EE" w14:textId="77777777" w:rsidR="005D5D2F" w:rsidRPr="004727AA" w:rsidRDefault="005D5D2F" w:rsidP="006A37EF">
            <w:pPr>
              <w:jc w:val="right"/>
            </w:pPr>
            <w:r w:rsidRPr="004727AA">
              <w:t>%</w:t>
            </w:r>
          </w:p>
        </w:tc>
        <w:tc>
          <w:tcPr>
            <w:tcW w:w="1169" w:type="dxa"/>
          </w:tcPr>
          <w:p w14:paraId="584567E5" w14:textId="77777777" w:rsidR="005D5D2F" w:rsidRPr="004727AA" w:rsidRDefault="005D5D2F" w:rsidP="006A37EF">
            <w:pPr>
              <w:jc w:val="right"/>
            </w:pPr>
            <w:r w:rsidRPr="004727AA">
              <w:t>%</w:t>
            </w:r>
          </w:p>
        </w:tc>
        <w:tc>
          <w:tcPr>
            <w:tcW w:w="1169" w:type="dxa"/>
          </w:tcPr>
          <w:p w14:paraId="79AFA96F" w14:textId="77777777" w:rsidR="005D5D2F" w:rsidRPr="004727AA" w:rsidRDefault="005D5D2F" w:rsidP="006A37EF">
            <w:pPr>
              <w:jc w:val="right"/>
            </w:pPr>
            <w:r w:rsidRPr="004727AA">
              <w:t>%</w:t>
            </w:r>
          </w:p>
        </w:tc>
      </w:tr>
      <w:tr w:rsidR="005D5D2F" w:rsidRPr="004727AA" w14:paraId="2CB6E2A3" w14:textId="08BF4134" w:rsidTr="00DD541C">
        <w:trPr>
          <w:trHeight w:val="300"/>
        </w:trPr>
        <w:tc>
          <w:tcPr>
            <w:tcW w:w="1268" w:type="dxa"/>
            <w:tcBorders>
              <w:top w:val="nil"/>
              <w:bottom w:val="single" w:sz="4" w:space="0" w:color="auto"/>
            </w:tcBorders>
            <w:noWrap/>
            <w:hideMark/>
          </w:tcPr>
          <w:p w14:paraId="2BAA62EA" w14:textId="77777777" w:rsidR="005D5D2F" w:rsidRPr="004727AA" w:rsidRDefault="005D5D2F" w:rsidP="006A37EF">
            <w:pPr>
              <w:jc w:val="center"/>
            </w:pPr>
          </w:p>
        </w:tc>
        <w:tc>
          <w:tcPr>
            <w:tcW w:w="3028" w:type="dxa"/>
            <w:tcBorders>
              <w:top w:val="nil"/>
              <w:bottom w:val="single" w:sz="4" w:space="0" w:color="auto"/>
            </w:tcBorders>
            <w:noWrap/>
            <w:hideMark/>
          </w:tcPr>
          <w:p w14:paraId="42A16E25" w14:textId="77777777" w:rsidR="005D5D2F" w:rsidRPr="004727AA" w:rsidRDefault="005D5D2F" w:rsidP="006A37EF">
            <w:r w:rsidRPr="004727AA">
              <w:t> </w:t>
            </w:r>
          </w:p>
        </w:tc>
        <w:tc>
          <w:tcPr>
            <w:tcW w:w="1266" w:type="dxa"/>
            <w:noWrap/>
            <w:hideMark/>
          </w:tcPr>
          <w:p w14:paraId="460B51B1" w14:textId="77777777" w:rsidR="005D5D2F" w:rsidRPr="004727AA" w:rsidRDefault="005D5D2F" w:rsidP="006A37EF">
            <w:pPr>
              <w:jc w:val="center"/>
            </w:pPr>
            <w:r w:rsidRPr="004727AA">
              <w:rPr>
                <w:i/>
              </w:rPr>
              <w:t>i</w:t>
            </w:r>
            <w:r w:rsidRPr="004727AA">
              <w:t xml:space="preserve"> = 7.2</w:t>
            </w:r>
          </w:p>
        </w:tc>
        <w:tc>
          <w:tcPr>
            <w:tcW w:w="2266" w:type="dxa"/>
            <w:noWrap/>
            <w:hideMark/>
          </w:tcPr>
          <w:p w14:paraId="3B49BB62" w14:textId="77777777" w:rsidR="005D5D2F" w:rsidRPr="004727AA" w:rsidRDefault="005D5D2F" w:rsidP="006A37EF">
            <w:r w:rsidRPr="004727AA">
              <w:t>Ostatní zaměstnanci</w:t>
            </w:r>
          </w:p>
        </w:tc>
        <w:tc>
          <w:tcPr>
            <w:tcW w:w="1169" w:type="dxa"/>
          </w:tcPr>
          <w:p w14:paraId="16A66E67" w14:textId="77777777" w:rsidR="005D5D2F" w:rsidRPr="004727AA" w:rsidRDefault="005D5D2F" w:rsidP="006A37EF">
            <w:pPr>
              <w:jc w:val="right"/>
            </w:pPr>
            <w:r w:rsidRPr="004727AA">
              <w:t>%</w:t>
            </w:r>
          </w:p>
        </w:tc>
        <w:tc>
          <w:tcPr>
            <w:tcW w:w="1169" w:type="dxa"/>
          </w:tcPr>
          <w:p w14:paraId="09E62A0E" w14:textId="77777777" w:rsidR="005D5D2F" w:rsidRPr="004727AA" w:rsidRDefault="005D5D2F" w:rsidP="006A37EF">
            <w:pPr>
              <w:jc w:val="right"/>
            </w:pPr>
            <w:r w:rsidRPr="004727AA">
              <w:t>%</w:t>
            </w:r>
          </w:p>
        </w:tc>
        <w:tc>
          <w:tcPr>
            <w:tcW w:w="1169" w:type="dxa"/>
          </w:tcPr>
          <w:p w14:paraId="5DE81D3F" w14:textId="77777777" w:rsidR="005D5D2F" w:rsidRPr="004727AA" w:rsidRDefault="005D5D2F" w:rsidP="006A37EF">
            <w:pPr>
              <w:jc w:val="right"/>
            </w:pPr>
            <w:r w:rsidRPr="004727AA">
              <w:t>%</w:t>
            </w:r>
          </w:p>
        </w:tc>
      </w:tr>
      <w:tr w:rsidR="005D5D2F" w:rsidRPr="004727AA" w14:paraId="618B7E3E" w14:textId="0BA9FF5C" w:rsidTr="00DD541C">
        <w:trPr>
          <w:trHeight w:val="300"/>
        </w:trPr>
        <w:tc>
          <w:tcPr>
            <w:tcW w:w="1268" w:type="dxa"/>
            <w:tcBorders>
              <w:bottom w:val="nil"/>
            </w:tcBorders>
            <w:noWrap/>
            <w:hideMark/>
          </w:tcPr>
          <w:p w14:paraId="7F215E81" w14:textId="77777777" w:rsidR="005D5D2F" w:rsidRPr="004727AA" w:rsidRDefault="005D5D2F" w:rsidP="006A37EF">
            <w:pPr>
              <w:jc w:val="center"/>
            </w:pPr>
            <w:r w:rsidRPr="004727AA">
              <w:rPr>
                <w:i/>
              </w:rPr>
              <w:t>i</w:t>
            </w:r>
            <w:r w:rsidRPr="004727AA">
              <w:t xml:space="preserve"> = 8</w:t>
            </w:r>
          </w:p>
        </w:tc>
        <w:tc>
          <w:tcPr>
            <w:tcW w:w="3028" w:type="dxa"/>
            <w:tcBorders>
              <w:bottom w:val="nil"/>
            </w:tcBorders>
            <w:noWrap/>
            <w:hideMark/>
          </w:tcPr>
          <w:p w14:paraId="3E336C28" w14:textId="77777777" w:rsidR="005D5D2F" w:rsidRPr="004727AA" w:rsidRDefault="005D5D2F" w:rsidP="006A37EF">
            <w:r w:rsidRPr="004727AA">
              <w:t>Sociální a zdravotní pojištění</w:t>
            </w:r>
          </w:p>
        </w:tc>
        <w:tc>
          <w:tcPr>
            <w:tcW w:w="1266" w:type="dxa"/>
            <w:noWrap/>
            <w:hideMark/>
          </w:tcPr>
          <w:p w14:paraId="55C90695" w14:textId="77777777" w:rsidR="005D5D2F" w:rsidRPr="004727AA" w:rsidRDefault="005D5D2F" w:rsidP="006A37EF">
            <w:pPr>
              <w:jc w:val="center"/>
            </w:pPr>
            <w:r w:rsidRPr="004727AA">
              <w:rPr>
                <w:i/>
              </w:rPr>
              <w:t>i</w:t>
            </w:r>
            <w:r w:rsidRPr="004727AA">
              <w:t xml:space="preserve"> = 8.1</w:t>
            </w:r>
          </w:p>
        </w:tc>
        <w:tc>
          <w:tcPr>
            <w:tcW w:w="2266" w:type="dxa"/>
            <w:noWrap/>
            <w:hideMark/>
          </w:tcPr>
          <w:p w14:paraId="1C0E69FB" w14:textId="77777777" w:rsidR="005D5D2F" w:rsidRPr="004727AA" w:rsidRDefault="005D5D2F" w:rsidP="006A37EF">
            <w:r w:rsidRPr="004727AA">
              <w:t>Vlakový personál</w:t>
            </w:r>
          </w:p>
        </w:tc>
        <w:tc>
          <w:tcPr>
            <w:tcW w:w="1169" w:type="dxa"/>
          </w:tcPr>
          <w:p w14:paraId="70049294" w14:textId="77777777" w:rsidR="005D5D2F" w:rsidRPr="004727AA" w:rsidRDefault="005D5D2F" w:rsidP="006A37EF">
            <w:pPr>
              <w:jc w:val="right"/>
            </w:pPr>
            <w:r w:rsidRPr="004727AA">
              <w:t>%</w:t>
            </w:r>
          </w:p>
        </w:tc>
        <w:tc>
          <w:tcPr>
            <w:tcW w:w="1169" w:type="dxa"/>
          </w:tcPr>
          <w:p w14:paraId="7A783425" w14:textId="77777777" w:rsidR="005D5D2F" w:rsidRPr="004727AA" w:rsidRDefault="005D5D2F" w:rsidP="006A37EF">
            <w:pPr>
              <w:jc w:val="right"/>
            </w:pPr>
            <w:r w:rsidRPr="004727AA">
              <w:t>%</w:t>
            </w:r>
          </w:p>
        </w:tc>
        <w:tc>
          <w:tcPr>
            <w:tcW w:w="1169" w:type="dxa"/>
          </w:tcPr>
          <w:p w14:paraId="70755D5C" w14:textId="77777777" w:rsidR="005D5D2F" w:rsidRPr="004727AA" w:rsidRDefault="005D5D2F" w:rsidP="006A37EF">
            <w:pPr>
              <w:jc w:val="right"/>
            </w:pPr>
            <w:r w:rsidRPr="004727AA">
              <w:t>%</w:t>
            </w:r>
          </w:p>
        </w:tc>
      </w:tr>
      <w:tr w:rsidR="005D5D2F" w:rsidRPr="004727AA" w14:paraId="4C847EF6" w14:textId="4D65870E" w:rsidTr="00DD541C">
        <w:trPr>
          <w:trHeight w:val="300"/>
        </w:trPr>
        <w:tc>
          <w:tcPr>
            <w:tcW w:w="1268" w:type="dxa"/>
            <w:tcBorders>
              <w:top w:val="nil"/>
            </w:tcBorders>
            <w:noWrap/>
            <w:hideMark/>
          </w:tcPr>
          <w:p w14:paraId="3F76F90C" w14:textId="77777777" w:rsidR="005D5D2F" w:rsidRPr="004727AA" w:rsidRDefault="005D5D2F" w:rsidP="006A37EF">
            <w:pPr>
              <w:jc w:val="center"/>
            </w:pPr>
          </w:p>
        </w:tc>
        <w:tc>
          <w:tcPr>
            <w:tcW w:w="3028" w:type="dxa"/>
            <w:tcBorders>
              <w:top w:val="nil"/>
              <w:bottom w:val="single" w:sz="4" w:space="0" w:color="auto"/>
            </w:tcBorders>
            <w:noWrap/>
            <w:hideMark/>
          </w:tcPr>
          <w:p w14:paraId="523D2A1C" w14:textId="77777777" w:rsidR="005D5D2F" w:rsidRPr="004727AA" w:rsidRDefault="005D5D2F" w:rsidP="006A37EF">
            <w:r w:rsidRPr="004727AA">
              <w:t> </w:t>
            </w:r>
          </w:p>
        </w:tc>
        <w:tc>
          <w:tcPr>
            <w:tcW w:w="1266" w:type="dxa"/>
            <w:tcBorders>
              <w:bottom w:val="single" w:sz="4" w:space="0" w:color="auto"/>
            </w:tcBorders>
            <w:noWrap/>
            <w:hideMark/>
          </w:tcPr>
          <w:p w14:paraId="0F854B77" w14:textId="77777777" w:rsidR="005D5D2F" w:rsidRPr="004727AA" w:rsidRDefault="005D5D2F" w:rsidP="006A37EF">
            <w:pPr>
              <w:jc w:val="center"/>
            </w:pPr>
            <w:r w:rsidRPr="004727AA">
              <w:rPr>
                <w:i/>
              </w:rPr>
              <w:t>i</w:t>
            </w:r>
            <w:r w:rsidRPr="004727AA">
              <w:t xml:space="preserve"> = 8.2</w:t>
            </w:r>
          </w:p>
        </w:tc>
        <w:tc>
          <w:tcPr>
            <w:tcW w:w="2266" w:type="dxa"/>
            <w:tcBorders>
              <w:bottom w:val="single" w:sz="4" w:space="0" w:color="auto"/>
            </w:tcBorders>
            <w:noWrap/>
            <w:hideMark/>
          </w:tcPr>
          <w:p w14:paraId="07ACDF2A" w14:textId="77777777" w:rsidR="005D5D2F" w:rsidRPr="004727AA" w:rsidRDefault="005D5D2F" w:rsidP="006A37EF">
            <w:r w:rsidRPr="004727AA">
              <w:t>Ostatní zaměstnanci</w:t>
            </w:r>
          </w:p>
        </w:tc>
        <w:tc>
          <w:tcPr>
            <w:tcW w:w="1169" w:type="dxa"/>
            <w:tcBorders>
              <w:bottom w:val="single" w:sz="4" w:space="0" w:color="auto"/>
            </w:tcBorders>
          </w:tcPr>
          <w:p w14:paraId="0DF9F3F3" w14:textId="77777777" w:rsidR="005D5D2F" w:rsidRPr="004727AA" w:rsidRDefault="005D5D2F" w:rsidP="006A37EF">
            <w:pPr>
              <w:jc w:val="right"/>
            </w:pPr>
            <w:r w:rsidRPr="004727AA">
              <w:t>%</w:t>
            </w:r>
          </w:p>
        </w:tc>
        <w:tc>
          <w:tcPr>
            <w:tcW w:w="1169" w:type="dxa"/>
            <w:tcBorders>
              <w:bottom w:val="single" w:sz="4" w:space="0" w:color="auto"/>
            </w:tcBorders>
          </w:tcPr>
          <w:p w14:paraId="491072C4" w14:textId="77777777" w:rsidR="005D5D2F" w:rsidRPr="004727AA" w:rsidRDefault="005D5D2F" w:rsidP="006A37EF">
            <w:pPr>
              <w:jc w:val="right"/>
            </w:pPr>
            <w:r w:rsidRPr="004727AA">
              <w:t>%</w:t>
            </w:r>
          </w:p>
        </w:tc>
        <w:tc>
          <w:tcPr>
            <w:tcW w:w="1169" w:type="dxa"/>
            <w:tcBorders>
              <w:bottom w:val="single" w:sz="4" w:space="0" w:color="auto"/>
            </w:tcBorders>
          </w:tcPr>
          <w:p w14:paraId="170F999B" w14:textId="77777777" w:rsidR="005D5D2F" w:rsidRPr="004727AA" w:rsidRDefault="005D5D2F" w:rsidP="006A37EF">
            <w:pPr>
              <w:jc w:val="right"/>
            </w:pPr>
            <w:r w:rsidRPr="004727AA">
              <w:t>%</w:t>
            </w:r>
          </w:p>
        </w:tc>
      </w:tr>
      <w:tr w:rsidR="005D5D2F" w:rsidRPr="004727AA" w14:paraId="5019D525" w14:textId="18261335" w:rsidTr="00DD541C">
        <w:trPr>
          <w:trHeight w:val="300"/>
        </w:trPr>
        <w:tc>
          <w:tcPr>
            <w:tcW w:w="1268" w:type="dxa"/>
            <w:noWrap/>
            <w:hideMark/>
          </w:tcPr>
          <w:p w14:paraId="1207914A" w14:textId="77777777" w:rsidR="005D5D2F" w:rsidRPr="004727AA" w:rsidRDefault="005D5D2F" w:rsidP="006A37EF">
            <w:pPr>
              <w:jc w:val="center"/>
            </w:pPr>
            <w:r w:rsidRPr="004727AA">
              <w:rPr>
                <w:i/>
              </w:rPr>
              <w:t>i</w:t>
            </w:r>
            <w:r w:rsidRPr="004727AA">
              <w:t xml:space="preserve"> = 9</w:t>
            </w:r>
          </w:p>
        </w:tc>
        <w:tc>
          <w:tcPr>
            <w:tcW w:w="3028" w:type="dxa"/>
            <w:tcBorders>
              <w:right w:val="nil"/>
            </w:tcBorders>
            <w:noWrap/>
            <w:hideMark/>
          </w:tcPr>
          <w:p w14:paraId="475D8944" w14:textId="77777777" w:rsidR="005D5D2F" w:rsidRPr="004727AA" w:rsidRDefault="005D5D2F" w:rsidP="006A37EF">
            <w:r w:rsidRPr="004727AA">
              <w:t>Cestovné</w:t>
            </w:r>
          </w:p>
        </w:tc>
        <w:tc>
          <w:tcPr>
            <w:tcW w:w="1266" w:type="dxa"/>
            <w:tcBorders>
              <w:left w:val="nil"/>
              <w:right w:val="nil"/>
            </w:tcBorders>
            <w:noWrap/>
            <w:hideMark/>
          </w:tcPr>
          <w:p w14:paraId="6A67D72F" w14:textId="77777777" w:rsidR="005D5D2F" w:rsidRPr="004727AA" w:rsidRDefault="005D5D2F" w:rsidP="006A37EF">
            <w:r w:rsidRPr="004727AA">
              <w:t> </w:t>
            </w:r>
          </w:p>
        </w:tc>
        <w:tc>
          <w:tcPr>
            <w:tcW w:w="2266" w:type="dxa"/>
            <w:tcBorders>
              <w:left w:val="nil"/>
            </w:tcBorders>
            <w:noWrap/>
            <w:hideMark/>
          </w:tcPr>
          <w:p w14:paraId="2CB70BFA" w14:textId="77777777" w:rsidR="005D5D2F" w:rsidRPr="004727AA" w:rsidRDefault="005D5D2F" w:rsidP="006A37EF">
            <w:r w:rsidRPr="004727AA">
              <w:t> </w:t>
            </w:r>
          </w:p>
        </w:tc>
        <w:tc>
          <w:tcPr>
            <w:tcW w:w="1169" w:type="dxa"/>
            <w:tcBorders>
              <w:left w:val="nil"/>
            </w:tcBorders>
          </w:tcPr>
          <w:p w14:paraId="055350DD" w14:textId="77777777" w:rsidR="005D5D2F" w:rsidRPr="004727AA" w:rsidRDefault="005D5D2F" w:rsidP="006A37EF">
            <w:pPr>
              <w:jc w:val="right"/>
            </w:pPr>
            <w:r w:rsidRPr="004727AA">
              <w:t>%</w:t>
            </w:r>
          </w:p>
        </w:tc>
        <w:tc>
          <w:tcPr>
            <w:tcW w:w="1169" w:type="dxa"/>
            <w:tcBorders>
              <w:left w:val="nil"/>
            </w:tcBorders>
          </w:tcPr>
          <w:p w14:paraId="6851D5FF" w14:textId="77777777" w:rsidR="005D5D2F" w:rsidRPr="004727AA" w:rsidRDefault="005D5D2F" w:rsidP="006A37EF">
            <w:pPr>
              <w:jc w:val="right"/>
            </w:pPr>
            <w:r w:rsidRPr="004727AA">
              <w:t>%</w:t>
            </w:r>
          </w:p>
        </w:tc>
        <w:tc>
          <w:tcPr>
            <w:tcW w:w="1169" w:type="dxa"/>
            <w:tcBorders>
              <w:left w:val="nil"/>
            </w:tcBorders>
          </w:tcPr>
          <w:p w14:paraId="268B7BD1" w14:textId="77777777" w:rsidR="005D5D2F" w:rsidRPr="004727AA" w:rsidRDefault="005D5D2F" w:rsidP="006A37EF">
            <w:pPr>
              <w:jc w:val="right"/>
            </w:pPr>
            <w:r w:rsidRPr="004727AA">
              <w:t>%</w:t>
            </w:r>
          </w:p>
        </w:tc>
      </w:tr>
      <w:tr w:rsidR="005D5D2F" w:rsidRPr="004727AA" w14:paraId="48D859CD" w14:textId="40B2D931" w:rsidTr="00DD541C">
        <w:trPr>
          <w:trHeight w:val="300"/>
        </w:trPr>
        <w:tc>
          <w:tcPr>
            <w:tcW w:w="1268" w:type="dxa"/>
            <w:noWrap/>
            <w:hideMark/>
          </w:tcPr>
          <w:p w14:paraId="0A12CC94" w14:textId="77777777" w:rsidR="005D5D2F" w:rsidRPr="004727AA" w:rsidRDefault="005D5D2F" w:rsidP="006A37EF">
            <w:pPr>
              <w:jc w:val="center"/>
            </w:pPr>
            <w:r w:rsidRPr="004727AA">
              <w:rPr>
                <w:i/>
              </w:rPr>
              <w:t>i</w:t>
            </w:r>
            <w:r w:rsidRPr="004727AA">
              <w:t xml:space="preserve"> = 10</w:t>
            </w:r>
          </w:p>
        </w:tc>
        <w:tc>
          <w:tcPr>
            <w:tcW w:w="6560" w:type="dxa"/>
            <w:gridSpan w:val="3"/>
            <w:tcBorders>
              <w:bottom w:val="single" w:sz="4" w:space="0" w:color="auto"/>
            </w:tcBorders>
            <w:noWrap/>
            <w:hideMark/>
          </w:tcPr>
          <w:p w14:paraId="0E3EFEF8" w14:textId="77777777" w:rsidR="005D5D2F" w:rsidRPr="004727AA" w:rsidRDefault="005D5D2F" w:rsidP="006A37EF">
            <w:r w:rsidRPr="004727AA">
              <w:t>Úhrada za použití dopravní cesty</w:t>
            </w:r>
          </w:p>
        </w:tc>
        <w:tc>
          <w:tcPr>
            <w:tcW w:w="1169" w:type="dxa"/>
            <w:tcBorders>
              <w:left w:val="nil"/>
              <w:bottom w:val="single" w:sz="4" w:space="0" w:color="auto"/>
            </w:tcBorders>
          </w:tcPr>
          <w:p w14:paraId="21C82239" w14:textId="77777777" w:rsidR="005D5D2F" w:rsidRPr="004727AA" w:rsidRDefault="005D5D2F" w:rsidP="006A37EF">
            <w:pPr>
              <w:jc w:val="right"/>
            </w:pPr>
            <w:r w:rsidRPr="004727AA">
              <w:t>%</w:t>
            </w:r>
          </w:p>
        </w:tc>
        <w:tc>
          <w:tcPr>
            <w:tcW w:w="1169" w:type="dxa"/>
            <w:tcBorders>
              <w:left w:val="nil"/>
              <w:bottom w:val="single" w:sz="4" w:space="0" w:color="auto"/>
            </w:tcBorders>
          </w:tcPr>
          <w:p w14:paraId="15D5AC0B" w14:textId="77777777" w:rsidR="005D5D2F" w:rsidRPr="004727AA" w:rsidRDefault="005D5D2F" w:rsidP="006A37EF">
            <w:pPr>
              <w:jc w:val="right"/>
            </w:pPr>
            <w:r w:rsidRPr="004727AA">
              <w:t>%</w:t>
            </w:r>
          </w:p>
        </w:tc>
        <w:tc>
          <w:tcPr>
            <w:tcW w:w="1169" w:type="dxa"/>
            <w:tcBorders>
              <w:left w:val="nil"/>
              <w:bottom w:val="single" w:sz="4" w:space="0" w:color="auto"/>
            </w:tcBorders>
          </w:tcPr>
          <w:p w14:paraId="4135D27A" w14:textId="77777777" w:rsidR="005D5D2F" w:rsidRPr="004727AA" w:rsidRDefault="005D5D2F" w:rsidP="006A37EF">
            <w:pPr>
              <w:jc w:val="right"/>
            </w:pPr>
            <w:r w:rsidRPr="004727AA">
              <w:t>%</w:t>
            </w:r>
          </w:p>
        </w:tc>
      </w:tr>
      <w:tr w:rsidR="005D5D2F" w:rsidRPr="004727AA" w14:paraId="33480269" w14:textId="2F2BCA33" w:rsidTr="006B4F8E">
        <w:trPr>
          <w:trHeight w:val="300"/>
        </w:trPr>
        <w:tc>
          <w:tcPr>
            <w:tcW w:w="1268" w:type="dxa"/>
            <w:tcBorders>
              <w:bottom w:val="single" w:sz="4" w:space="0" w:color="auto"/>
            </w:tcBorders>
            <w:noWrap/>
            <w:hideMark/>
          </w:tcPr>
          <w:p w14:paraId="2EF9F241" w14:textId="77777777" w:rsidR="005D5D2F" w:rsidRPr="004727AA" w:rsidRDefault="005D5D2F" w:rsidP="006A37EF">
            <w:pPr>
              <w:jc w:val="center"/>
            </w:pPr>
            <w:r w:rsidRPr="004727AA">
              <w:rPr>
                <w:i/>
              </w:rPr>
              <w:t>i</w:t>
            </w:r>
            <w:r w:rsidRPr="004727AA">
              <w:t xml:space="preserve"> = 11</w:t>
            </w:r>
          </w:p>
        </w:tc>
        <w:tc>
          <w:tcPr>
            <w:tcW w:w="6560" w:type="dxa"/>
            <w:gridSpan w:val="3"/>
            <w:tcBorders>
              <w:bottom w:val="single" w:sz="4" w:space="0" w:color="auto"/>
            </w:tcBorders>
            <w:noWrap/>
            <w:hideMark/>
          </w:tcPr>
          <w:p w14:paraId="45CF66DA" w14:textId="77777777" w:rsidR="005D5D2F" w:rsidRPr="004727AA" w:rsidRDefault="005D5D2F" w:rsidP="006A37EF">
            <w:r w:rsidRPr="004727AA">
              <w:t>Úhrada za použití ostatní infrastruktury</w:t>
            </w:r>
          </w:p>
        </w:tc>
        <w:tc>
          <w:tcPr>
            <w:tcW w:w="1169" w:type="dxa"/>
          </w:tcPr>
          <w:p w14:paraId="40A99EB9" w14:textId="77777777" w:rsidR="005D5D2F" w:rsidRPr="004727AA" w:rsidRDefault="005D5D2F" w:rsidP="006A37EF">
            <w:pPr>
              <w:jc w:val="right"/>
            </w:pPr>
            <w:r w:rsidRPr="004727AA">
              <w:t>%</w:t>
            </w:r>
          </w:p>
        </w:tc>
        <w:tc>
          <w:tcPr>
            <w:tcW w:w="1169" w:type="dxa"/>
          </w:tcPr>
          <w:p w14:paraId="463AFDC4" w14:textId="77777777" w:rsidR="005D5D2F" w:rsidRPr="004727AA" w:rsidRDefault="005D5D2F" w:rsidP="006A37EF">
            <w:pPr>
              <w:jc w:val="right"/>
            </w:pPr>
            <w:r w:rsidRPr="004727AA">
              <w:t>%</w:t>
            </w:r>
          </w:p>
        </w:tc>
        <w:tc>
          <w:tcPr>
            <w:tcW w:w="1169" w:type="dxa"/>
          </w:tcPr>
          <w:p w14:paraId="60262AE2" w14:textId="77777777" w:rsidR="005D5D2F" w:rsidRPr="004727AA" w:rsidRDefault="005D5D2F" w:rsidP="006A37EF">
            <w:pPr>
              <w:jc w:val="right"/>
            </w:pPr>
            <w:r w:rsidRPr="004727AA">
              <w:t>%</w:t>
            </w:r>
          </w:p>
        </w:tc>
      </w:tr>
      <w:tr w:rsidR="000F1916" w:rsidRPr="004727AA" w14:paraId="4EC941F5" w14:textId="0CB66B00" w:rsidTr="006B4F8E">
        <w:trPr>
          <w:trHeight w:val="300"/>
        </w:trPr>
        <w:tc>
          <w:tcPr>
            <w:tcW w:w="1268" w:type="dxa"/>
            <w:tcBorders>
              <w:bottom w:val="single" w:sz="4" w:space="0" w:color="auto"/>
              <w:right w:val="single" w:sz="4" w:space="0" w:color="auto"/>
            </w:tcBorders>
            <w:noWrap/>
            <w:hideMark/>
          </w:tcPr>
          <w:p w14:paraId="6C91359B" w14:textId="3631A366" w:rsidR="000F1916" w:rsidRPr="004727AA" w:rsidRDefault="000F1916" w:rsidP="000F1916">
            <w:pPr>
              <w:jc w:val="center"/>
            </w:pPr>
            <w:r w:rsidRPr="004727AA">
              <w:rPr>
                <w:i/>
              </w:rPr>
              <w:t>i</w:t>
            </w:r>
            <w:r w:rsidRPr="004727AA">
              <w:t xml:space="preserve"> = 12</w:t>
            </w:r>
          </w:p>
        </w:tc>
        <w:tc>
          <w:tcPr>
            <w:tcW w:w="3028" w:type="dxa"/>
            <w:tcBorders>
              <w:left w:val="single" w:sz="4" w:space="0" w:color="auto"/>
              <w:bottom w:val="single" w:sz="4" w:space="0" w:color="auto"/>
              <w:right w:val="nil"/>
            </w:tcBorders>
            <w:noWrap/>
            <w:hideMark/>
          </w:tcPr>
          <w:p w14:paraId="19C275BE" w14:textId="502216B0" w:rsidR="000F1916" w:rsidRPr="004727AA" w:rsidRDefault="000F1916" w:rsidP="000F1916">
            <w:r>
              <w:t>Ostatní přímé náklady</w:t>
            </w:r>
          </w:p>
        </w:tc>
        <w:tc>
          <w:tcPr>
            <w:tcW w:w="1266" w:type="dxa"/>
            <w:tcBorders>
              <w:left w:val="nil"/>
              <w:bottom w:val="single" w:sz="4" w:space="0" w:color="auto"/>
              <w:right w:val="nil"/>
            </w:tcBorders>
            <w:noWrap/>
            <w:hideMark/>
          </w:tcPr>
          <w:p w14:paraId="542BCC5E" w14:textId="487FC448" w:rsidR="000F1916" w:rsidRPr="004727AA" w:rsidRDefault="005D5D2F" w:rsidP="000F1916">
            <w:pPr>
              <w:jc w:val="center"/>
            </w:pPr>
            <w:del w:id="45" w:author="Richard Volín" w:date="2020-06-26T15:03:00Z">
              <w:r w:rsidRPr="004727AA">
                <w:rPr>
                  <w:i/>
                </w:rPr>
                <w:delText>i</w:delText>
              </w:r>
              <w:r w:rsidRPr="004727AA">
                <w:delText xml:space="preserve"> = 12.1</w:delText>
              </w:r>
            </w:del>
          </w:p>
        </w:tc>
        <w:tc>
          <w:tcPr>
            <w:tcW w:w="2266" w:type="dxa"/>
            <w:tcBorders>
              <w:left w:val="nil"/>
              <w:bottom w:val="single" w:sz="4" w:space="0" w:color="auto"/>
            </w:tcBorders>
            <w:noWrap/>
            <w:hideMark/>
          </w:tcPr>
          <w:p w14:paraId="2F4C23E4" w14:textId="6899CE1A" w:rsidR="000F1916" w:rsidRPr="004727AA" w:rsidRDefault="005D5D2F" w:rsidP="000F1916">
            <w:del w:id="46" w:author="Richard Volín" w:date="2020-06-26T15:03:00Z">
              <w:r w:rsidRPr="004727AA">
                <w:delText>Staniční služby</w:delText>
              </w:r>
            </w:del>
          </w:p>
        </w:tc>
        <w:tc>
          <w:tcPr>
            <w:tcW w:w="1169" w:type="dxa"/>
          </w:tcPr>
          <w:p w14:paraId="1709B154" w14:textId="77777777" w:rsidR="000F1916" w:rsidRPr="004727AA" w:rsidRDefault="000F1916" w:rsidP="000F1916">
            <w:pPr>
              <w:jc w:val="right"/>
            </w:pPr>
            <w:r w:rsidRPr="004727AA">
              <w:t>%</w:t>
            </w:r>
          </w:p>
        </w:tc>
        <w:tc>
          <w:tcPr>
            <w:tcW w:w="1169" w:type="dxa"/>
          </w:tcPr>
          <w:p w14:paraId="69E4B2A3" w14:textId="77777777" w:rsidR="000F1916" w:rsidRPr="004727AA" w:rsidRDefault="000F1916" w:rsidP="000F1916">
            <w:pPr>
              <w:jc w:val="right"/>
            </w:pPr>
            <w:r w:rsidRPr="004727AA">
              <w:t>%</w:t>
            </w:r>
          </w:p>
        </w:tc>
        <w:tc>
          <w:tcPr>
            <w:tcW w:w="1169" w:type="dxa"/>
          </w:tcPr>
          <w:p w14:paraId="05A6103A" w14:textId="77777777" w:rsidR="000F1916" w:rsidRPr="004727AA" w:rsidRDefault="000F1916" w:rsidP="000F1916">
            <w:pPr>
              <w:jc w:val="right"/>
            </w:pPr>
            <w:r w:rsidRPr="004727AA">
              <w:t>%</w:t>
            </w:r>
          </w:p>
        </w:tc>
      </w:tr>
      <w:tr w:rsidR="005D5D2F" w:rsidRPr="004727AA" w14:paraId="36318964" w14:textId="77777777" w:rsidTr="00DD541C">
        <w:trPr>
          <w:trHeight w:val="300"/>
          <w:del w:id="47" w:author="Richard Volín" w:date="2020-06-26T15:03:00Z"/>
        </w:trPr>
        <w:tc>
          <w:tcPr>
            <w:tcW w:w="1268" w:type="dxa"/>
            <w:tcBorders>
              <w:top w:val="nil"/>
            </w:tcBorders>
            <w:noWrap/>
            <w:hideMark/>
          </w:tcPr>
          <w:p w14:paraId="6F84B461" w14:textId="77777777" w:rsidR="005D5D2F" w:rsidRPr="004727AA" w:rsidRDefault="005D5D2F" w:rsidP="006A37EF">
            <w:pPr>
              <w:jc w:val="center"/>
              <w:rPr>
                <w:del w:id="48" w:author="Richard Volín" w:date="2020-06-26T15:03:00Z"/>
              </w:rPr>
            </w:pPr>
          </w:p>
        </w:tc>
        <w:tc>
          <w:tcPr>
            <w:tcW w:w="3028" w:type="dxa"/>
            <w:tcBorders>
              <w:top w:val="nil"/>
              <w:bottom w:val="single" w:sz="4" w:space="0" w:color="auto"/>
            </w:tcBorders>
            <w:noWrap/>
            <w:hideMark/>
          </w:tcPr>
          <w:p w14:paraId="5108CD85" w14:textId="77777777" w:rsidR="005D5D2F" w:rsidRPr="004727AA" w:rsidRDefault="005D5D2F" w:rsidP="006A37EF">
            <w:pPr>
              <w:rPr>
                <w:del w:id="49" w:author="Richard Volín" w:date="2020-06-26T15:03:00Z"/>
              </w:rPr>
            </w:pPr>
            <w:del w:id="50" w:author="Richard Volín" w:date="2020-06-26T15:03:00Z">
              <w:r w:rsidRPr="004727AA">
                <w:delText> </w:delText>
              </w:r>
            </w:del>
          </w:p>
        </w:tc>
        <w:tc>
          <w:tcPr>
            <w:tcW w:w="1266" w:type="dxa"/>
            <w:tcBorders>
              <w:bottom w:val="single" w:sz="4" w:space="0" w:color="auto"/>
            </w:tcBorders>
            <w:noWrap/>
            <w:hideMark/>
          </w:tcPr>
          <w:p w14:paraId="59C150E4" w14:textId="77777777" w:rsidR="005D5D2F" w:rsidRPr="004727AA" w:rsidRDefault="005D5D2F" w:rsidP="006A37EF">
            <w:pPr>
              <w:jc w:val="center"/>
              <w:rPr>
                <w:del w:id="51" w:author="Richard Volín" w:date="2020-06-26T15:03:00Z"/>
              </w:rPr>
            </w:pPr>
            <w:del w:id="52" w:author="Richard Volín" w:date="2020-06-26T15:03:00Z">
              <w:r w:rsidRPr="004727AA">
                <w:rPr>
                  <w:i/>
                </w:rPr>
                <w:delText>i</w:delText>
              </w:r>
              <w:r w:rsidRPr="004727AA">
                <w:delText xml:space="preserve"> = 12.2</w:delText>
              </w:r>
            </w:del>
          </w:p>
        </w:tc>
        <w:tc>
          <w:tcPr>
            <w:tcW w:w="2266" w:type="dxa"/>
            <w:tcBorders>
              <w:bottom w:val="single" w:sz="4" w:space="0" w:color="auto"/>
            </w:tcBorders>
            <w:noWrap/>
            <w:hideMark/>
          </w:tcPr>
          <w:p w14:paraId="6849120B" w14:textId="77777777" w:rsidR="005D5D2F" w:rsidRPr="004727AA" w:rsidRDefault="005D5D2F" w:rsidP="006A37EF">
            <w:pPr>
              <w:rPr>
                <w:del w:id="53" w:author="Richard Volín" w:date="2020-06-26T15:03:00Z"/>
              </w:rPr>
            </w:pPr>
            <w:del w:id="54" w:author="Richard Volín" w:date="2020-06-26T15:03:00Z">
              <w:r w:rsidRPr="004727AA">
                <w:delText>Jiné</w:delText>
              </w:r>
            </w:del>
          </w:p>
        </w:tc>
        <w:tc>
          <w:tcPr>
            <w:tcW w:w="1169" w:type="dxa"/>
            <w:tcBorders>
              <w:bottom w:val="single" w:sz="4" w:space="0" w:color="auto"/>
            </w:tcBorders>
          </w:tcPr>
          <w:p w14:paraId="56461A51" w14:textId="77777777" w:rsidR="005D5D2F" w:rsidRPr="004727AA" w:rsidRDefault="005D5D2F" w:rsidP="006A37EF">
            <w:pPr>
              <w:jc w:val="right"/>
              <w:rPr>
                <w:del w:id="55" w:author="Richard Volín" w:date="2020-06-26T15:03:00Z"/>
              </w:rPr>
            </w:pPr>
            <w:del w:id="56" w:author="Richard Volín" w:date="2020-06-26T15:03:00Z">
              <w:r w:rsidRPr="004727AA">
                <w:delText>%</w:delText>
              </w:r>
            </w:del>
          </w:p>
        </w:tc>
        <w:tc>
          <w:tcPr>
            <w:tcW w:w="1169" w:type="dxa"/>
            <w:tcBorders>
              <w:bottom w:val="single" w:sz="4" w:space="0" w:color="auto"/>
            </w:tcBorders>
          </w:tcPr>
          <w:p w14:paraId="5A6C8BF6" w14:textId="77777777" w:rsidR="005D5D2F" w:rsidRPr="004727AA" w:rsidRDefault="005D5D2F" w:rsidP="006A37EF">
            <w:pPr>
              <w:jc w:val="right"/>
              <w:rPr>
                <w:del w:id="57" w:author="Richard Volín" w:date="2020-06-26T15:03:00Z"/>
              </w:rPr>
            </w:pPr>
            <w:del w:id="58" w:author="Richard Volín" w:date="2020-06-26T15:03:00Z">
              <w:r w:rsidRPr="004727AA">
                <w:delText>%</w:delText>
              </w:r>
            </w:del>
          </w:p>
        </w:tc>
        <w:tc>
          <w:tcPr>
            <w:tcW w:w="1169" w:type="dxa"/>
            <w:tcBorders>
              <w:bottom w:val="single" w:sz="4" w:space="0" w:color="auto"/>
            </w:tcBorders>
          </w:tcPr>
          <w:p w14:paraId="114243D9" w14:textId="77777777" w:rsidR="005D5D2F" w:rsidRPr="004727AA" w:rsidRDefault="005D5D2F" w:rsidP="006A37EF">
            <w:pPr>
              <w:jc w:val="right"/>
              <w:rPr>
                <w:del w:id="59" w:author="Richard Volín" w:date="2020-06-26T15:03:00Z"/>
              </w:rPr>
            </w:pPr>
            <w:del w:id="60" w:author="Richard Volín" w:date="2020-06-26T15:03:00Z">
              <w:r w:rsidRPr="004727AA">
                <w:delText>%</w:delText>
              </w:r>
            </w:del>
          </w:p>
        </w:tc>
      </w:tr>
      <w:tr w:rsidR="000F1916" w:rsidRPr="004727AA" w14:paraId="02464A5F" w14:textId="4FB7D648" w:rsidTr="006B4F8E">
        <w:trPr>
          <w:trHeight w:val="300"/>
        </w:trPr>
        <w:tc>
          <w:tcPr>
            <w:tcW w:w="1268" w:type="dxa"/>
            <w:tcBorders>
              <w:top w:val="single" w:sz="4" w:space="0" w:color="auto"/>
              <w:right w:val="single" w:sz="4" w:space="0" w:color="auto"/>
            </w:tcBorders>
            <w:noWrap/>
            <w:hideMark/>
          </w:tcPr>
          <w:p w14:paraId="19F43962" w14:textId="1F48B849" w:rsidR="000F1916" w:rsidRPr="004727AA" w:rsidRDefault="000F1916" w:rsidP="000F1916">
            <w:pPr>
              <w:jc w:val="center"/>
            </w:pPr>
            <w:r w:rsidRPr="004727AA">
              <w:rPr>
                <w:i/>
              </w:rPr>
              <w:t>i</w:t>
            </w:r>
            <w:r w:rsidRPr="004727AA">
              <w:t xml:space="preserve"> = 13</w:t>
            </w:r>
          </w:p>
        </w:tc>
        <w:tc>
          <w:tcPr>
            <w:tcW w:w="3028" w:type="dxa"/>
            <w:tcBorders>
              <w:top w:val="single" w:sz="4" w:space="0" w:color="auto"/>
              <w:left w:val="single" w:sz="4" w:space="0" w:color="auto"/>
              <w:bottom w:val="single" w:sz="4" w:space="0" w:color="auto"/>
              <w:right w:val="nil"/>
            </w:tcBorders>
            <w:noWrap/>
            <w:hideMark/>
          </w:tcPr>
          <w:p w14:paraId="494A3539" w14:textId="4B882BF4" w:rsidR="000F1916" w:rsidRPr="004727AA" w:rsidRDefault="000F1916" w:rsidP="000F1916">
            <w:r w:rsidRPr="004727AA">
              <w:t>Ostatní služby</w:t>
            </w:r>
          </w:p>
        </w:tc>
        <w:tc>
          <w:tcPr>
            <w:tcW w:w="1266" w:type="dxa"/>
            <w:tcBorders>
              <w:top w:val="single" w:sz="4" w:space="0" w:color="auto"/>
              <w:left w:val="nil"/>
              <w:bottom w:val="single" w:sz="4" w:space="0" w:color="auto"/>
              <w:right w:val="nil"/>
            </w:tcBorders>
            <w:noWrap/>
            <w:hideMark/>
          </w:tcPr>
          <w:p w14:paraId="3EE8B6A1" w14:textId="25708597" w:rsidR="000F1916" w:rsidRPr="004727AA" w:rsidRDefault="005D5D2F" w:rsidP="006B4F8E">
            <w:pPr>
              <w:jc w:val="center"/>
            </w:pPr>
            <w:del w:id="61" w:author="Richard Volín" w:date="2020-06-26T15:03:00Z">
              <w:r w:rsidRPr="004727AA">
                <w:delText> </w:delText>
              </w:r>
            </w:del>
          </w:p>
        </w:tc>
        <w:tc>
          <w:tcPr>
            <w:tcW w:w="2266" w:type="dxa"/>
            <w:tcBorders>
              <w:top w:val="single" w:sz="4" w:space="0" w:color="auto"/>
              <w:left w:val="nil"/>
              <w:bottom w:val="single" w:sz="4" w:space="0" w:color="auto"/>
            </w:tcBorders>
            <w:noWrap/>
            <w:hideMark/>
          </w:tcPr>
          <w:p w14:paraId="00B3200D" w14:textId="68C1B789" w:rsidR="000F1916" w:rsidRPr="004727AA" w:rsidRDefault="005D5D2F" w:rsidP="000F1916">
            <w:del w:id="62" w:author="Richard Volín" w:date="2020-06-26T15:03:00Z">
              <w:r w:rsidRPr="004727AA">
                <w:delText> </w:delText>
              </w:r>
            </w:del>
          </w:p>
        </w:tc>
        <w:tc>
          <w:tcPr>
            <w:tcW w:w="1169" w:type="dxa"/>
            <w:tcBorders>
              <w:bottom w:val="single" w:sz="4" w:space="0" w:color="auto"/>
            </w:tcBorders>
          </w:tcPr>
          <w:p w14:paraId="72E132DD" w14:textId="77777777" w:rsidR="000F1916" w:rsidRPr="004727AA" w:rsidRDefault="000F1916" w:rsidP="000F1916">
            <w:pPr>
              <w:jc w:val="right"/>
            </w:pPr>
            <w:r w:rsidRPr="004727AA">
              <w:t>%</w:t>
            </w:r>
          </w:p>
        </w:tc>
        <w:tc>
          <w:tcPr>
            <w:tcW w:w="1169" w:type="dxa"/>
            <w:tcBorders>
              <w:bottom w:val="single" w:sz="4" w:space="0" w:color="auto"/>
            </w:tcBorders>
          </w:tcPr>
          <w:p w14:paraId="44694591" w14:textId="77777777" w:rsidR="000F1916" w:rsidRPr="004727AA" w:rsidRDefault="000F1916" w:rsidP="000F1916">
            <w:pPr>
              <w:jc w:val="right"/>
            </w:pPr>
            <w:r w:rsidRPr="004727AA">
              <w:t>%</w:t>
            </w:r>
          </w:p>
        </w:tc>
        <w:tc>
          <w:tcPr>
            <w:tcW w:w="1169" w:type="dxa"/>
            <w:tcBorders>
              <w:bottom w:val="single" w:sz="4" w:space="0" w:color="auto"/>
            </w:tcBorders>
          </w:tcPr>
          <w:p w14:paraId="159EA5AB" w14:textId="77777777" w:rsidR="000F1916" w:rsidRPr="004727AA" w:rsidRDefault="000F1916" w:rsidP="000F1916">
            <w:pPr>
              <w:jc w:val="right"/>
            </w:pPr>
            <w:r w:rsidRPr="004727AA">
              <w:t>%</w:t>
            </w:r>
          </w:p>
        </w:tc>
      </w:tr>
      <w:tr w:rsidR="000F1916" w:rsidRPr="004727AA" w14:paraId="1E741574" w14:textId="72C59D79" w:rsidTr="006B4F8E">
        <w:trPr>
          <w:trHeight w:val="300"/>
        </w:trPr>
        <w:tc>
          <w:tcPr>
            <w:tcW w:w="1268" w:type="dxa"/>
            <w:tcBorders>
              <w:right w:val="single" w:sz="4" w:space="0" w:color="auto"/>
            </w:tcBorders>
            <w:noWrap/>
            <w:hideMark/>
          </w:tcPr>
          <w:p w14:paraId="5D9FC94B" w14:textId="6FB27F86" w:rsidR="000F1916" w:rsidRPr="004727AA" w:rsidRDefault="000F1916" w:rsidP="000F1916">
            <w:pPr>
              <w:jc w:val="center"/>
            </w:pPr>
            <w:r w:rsidRPr="004727AA">
              <w:rPr>
                <w:i/>
              </w:rPr>
              <w:t>i</w:t>
            </w:r>
            <w:r w:rsidRPr="004727AA">
              <w:t xml:space="preserve"> = 14</w:t>
            </w:r>
          </w:p>
        </w:tc>
        <w:tc>
          <w:tcPr>
            <w:tcW w:w="3028" w:type="dxa"/>
            <w:tcBorders>
              <w:left w:val="single" w:sz="4" w:space="0" w:color="auto"/>
              <w:right w:val="nil"/>
            </w:tcBorders>
            <w:noWrap/>
            <w:hideMark/>
          </w:tcPr>
          <w:p w14:paraId="55FA3796" w14:textId="3D99D84B" w:rsidR="000F1916" w:rsidRPr="004727AA" w:rsidRDefault="000F1916" w:rsidP="000F1916">
            <w:r w:rsidRPr="004727AA">
              <w:t>Provozní režie</w:t>
            </w:r>
          </w:p>
        </w:tc>
        <w:tc>
          <w:tcPr>
            <w:tcW w:w="1266" w:type="dxa"/>
            <w:tcBorders>
              <w:left w:val="nil"/>
              <w:right w:val="nil"/>
            </w:tcBorders>
            <w:noWrap/>
            <w:hideMark/>
          </w:tcPr>
          <w:p w14:paraId="7B335133" w14:textId="082DAE48" w:rsidR="000F1916" w:rsidRPr="004727AA" w:rsidRDefault="000F1916" w:rsidP="000F1916">
            <w:r w:rsidRPr="004727AA">
              <w:t> </w:t>
            </w:r>
          </w:p>
        </w:tc>
        <w:tc>
          <w:tcPr>
            <w:tcW w:w="2266" w:type="dxa"/>
            <w:tcBorders>
              <w:left w:val="nil"/>
            </w:tcBorders>
            <w:noWrap/>
            <w:hideMark/>
          </w:tcPr>
          <w:p w14:paraId="7ABF1E50" w14:textId="65220FF2" w:rsidR="000F1916" w:rsidRPr="004727AA" w:rsidRDefault="000F1916" w:rsidP="000F1916">
            <w:r w:rsidRPr="004727AA">
              <w:t> </w:t>
            </w:r>
          </w:p>
        </w:tc>
        <w:tc>
          <w:tcPr>
            <w:tcW w:w="1169" w:type="dxa"/>
            <w:tcBorders>
              <w:left w:val="nil"/>
            </w:tcBorders>
          </w:tcPr>
          <w:p w14:paraId="10FAEEF5" w14:textId="77777777" w:rsidR="000F1916" w:rsidRPr="004727AA" w:rsidRDefault="000F1916" w:rsidP="000F1916">
            <w:pPr>
              <w:jc w:val="right"/>
            </w:pPr>
            <w:r w:rsidRPr="004727AA">
              <w:t>%</w:t>
            </w:r>
          </w:p>
        </w:tc>
        <w:tc>
          <w:tcPr>
            <w:tcW w:w="1169" w:type="dxa"/>
            <w:tcBorders>
              <w:left w:val="nil"/>
            </w:tcBorders>
          </w:tcPr>
          <w:p w14:paraId="05ADE547" w14:textId="77777777" w:rsidR="000F1916" w:rsidRPr="004727AA" w:rsidRDefault="000F1916" w:rsidP="000F1916">
            <w:pPr>
              <w:jc w:val="right"/>
            </w:pPr>
            <w:r w:rsidRPr="004727AA">
              <w:t>%</w:t>
            </w:r>
          </w:p>
        </w:tc>
        <w:tc>
          <w:tcPr>
            <w:tcW w:w="1169" w:type="dxa"/>
            <w:tcBorders>
              <w:left w:val="nil"/>
            </w:tcBorders>
          </w:tcPr>
          <w:p w14:paraId="7B419813" w14:textId="77777777" w:rsidR="000F1916" w:rsidRPr="004727AA" w:rsidRDefault="000F1916" w:rsidP="000F1916">
            <w:pPr>
              <w:jc w:val="right"/>
            </w:pPr>
            <w:r w:rsidRPr="004727AA">
              <w:t>%</w:t>
            </w:r>
          </w:p>
        </w:tc>
      </w:tr>
      <w:tr w:rsidR="000F1916" w:rsidRPr="004727AA" w14:paraId="793D757D" w14:textId="38EFDC1C" w:rsidTr="006B4F8E">
        <w:trPr>
          <w:trHeight w:val="300"/>
        </w:trPr>
        <w:tc>
          <w:tcPr>
            <w:tcW w:w="1268" w:type="dxa"/>
            <w:tcBorders>
              <w:right w:val="single" w:sz="4" w:space="0" w:color="auto"/>
            </w:tcBorders>
            <w:noWrap/>
            <w:hideMark/>
          </w:tcPr>
          <w:p w14:paraId="6667C30D" w14:textId="07C08404" w:rsidR="000F1916" w:rsidRPr="004727AA" w:rsidRDefault="000F1916" w:rsidP="000F1916">
            <w:pPr>
              <w:jc w:val="center"/>
            </w:pPr>
            <w:r w:rsidRPr="004727AA">
              <w:rPr>
                <w:i/>
              </w:rPr>
              <w:t>i</w:t>
            </w:r>
            <w:r w:rsidRPr="004727AA">
              <w:t xml:space="preserve"> = 1</w:t>
            </w:r>
            <w:r>
              <w:t>5</w:t>
            </w:r>
          </w:p>
        </w:tc>
        <w:tc>
          <w:tcPr>
            <w:tcW w:w="3028" w:type="dxa"/>
            <w:tcBorders>
              <w:left w:val="single" w:sz="4" w:space="0" w:color="auto"/>
              <w:right w:val="nil"/>
            </w:tcBorders>
            <w:noWrap/>
            <w:hideMark/>
          </w:tcPr>
          <w:p w14:paraId="35B2C79A" w14:textId="2149277C" w:rsidR="000F1916" w:rsidRPr="004727AA" w:rsidRDefault="000F1916" w:rsidP="000F1916">
            <w:r w:rsidRPr="004727AA">
              <w:t>Správní režie</w:t>
            </w:r>
          </w:p>
        </w:tc>
        <w:tc>
          <w:tcPr>
            <w:tcW w:w="1266" w:type="dxa"/>
            <w:tcBorders>
              <w:left w:val="nil"/>
              <w:right w:val="nil"/>
            </w:tcBorders>
            <w:noWrap/>
            <w:hideMark/>
          </w:tcPr>
          <w:p w14:paraId="26A03EC8" w14:textId="0668FE56" w:rsidR="000F1916" w:rsidRPr="004727AA" w:rsidRDefault="000F1916" w:rsidP="000F1916">
            <w:r w:rsidRPr="004727AA">
              <w:t> </w:t>
            </w:r>
          </w:p>
        </w:tc>
        <w:tc>
          <w:tcPr>
            <w:tcW w:w="2266" w:type="dxa"/>
            <w:tcBorders>
              <w:left w:val="nil"/>
            </w:tcBorders>
            <w:noWrap/>
            <w:hideMark/>
          </w:tcPr>
          <w:p w14:paraId="6C953E58" w14:textId="4CD2DA58" w:rsidR="000F1916" w:rsidRPr="004727AA" w:rsidRDefault="000F1916" w:rsidP="000F1916">
            <w:r w:rsidRPr="004727AA">
              <w:t> </w:t>
            </w:r>
          </w:p>
        </w:tc>
        <w:tc>
          <w:tcPr>
            <w:tcW w:w="1169" w:type="dxa"/>
            <w:tcBorders>
              <w:left w:val="nil"/>
            </w:tcBorders>
          </w:tcPr>
          <w:p w14:paraId="34859EF2" w14:textId="77777777" w:rsidR="000F1916" w:rsidRPr="004727AA" w:rsidRDefault="000F1916" w:rsidP="000F1916">
            <w:pPr>
              <w:jc w:val="right"/>
            </w:pPr>
            <w:r w:rsidRPr="004727AA">
              <w:t>%</w:t>
            </w:r>
          </w:p>
        </w:tc>
        <w:tc>
          <w:tcPr>
            <w:tcW w:w="1169" w:type="dxa"/>
            <w:tcBorders>
              <w:left w:val="nil"/>
            </w:tcBorders>
          </w:tcPr>
          <w:p w14:paraId="052F6FD3" w14:textId="77777777" w:rsidR="000F1916" w:rsidRPr="004727AA" w:rsidRDefault="000F1916" w:rsidP="000F1916">
            <w:pPr>
              <w:jc w:val="right"/>
            </w:pPr>
            <w:r w:rsidRPr="004727AA">
              <w:t>%</w:t>
            </w:r>
          </w:p>
        </w:tc>
        <w:tc>
          <w:tcPr>
            <w:tcW w:w="1169" w:type="dxa"/>
            <w:tcBorders>
              <w:left w:val="nil"/>
            </w:tcBorders>
          </w:tcPr>
          <w:p w14:paraId="07E1B731" w14:textId="77777777" w:rsidR="000F1916" w:rsidRPr="004727AA" w:rsidRDefault="000F1916" w:rsidP="000F1916">
            <w:pPr>
              <w:jc w:val="right"/>
            </w:pPr>
            <w:r w:rsidRPr="004727AA">
              <w:t>%</w:t>
            </w:r>
          </w:p>
        </w:tc>
      </w:tr>
      <w:tr w:rsidR="005D5D2F" w:rsidRPr="004727AA" w14:paraId="262F9292" w14:textId="2FA6CC03" w:rsidTr="00DD541C">
        <w:trPr>
          <w:trHeight w:val="300"/>
        </w:trPr>
        <w:tc>
          <w:tcPr>
            <w:tcW w:w="1268" w:type="dxa"/>
            <w:noWrap/>
            <w:hideMark/>
          </w:tcPr>
          <w:p w14:paraId="5011C5F8" w14:textId="77777777" w:rsidR="005D5D2F" w:rsidRPr="004727AA" w:rsidRDefault="005D5D2F" w:rsidP="006A37EF">
            <w:pPr>
              <w:jc w:val="center"/>
            </w:pPr>
            <w:r w:rsidRPr="004727AA">
              <w:rPr>
                <w:i/>
              </w:rPr>
              <w:t>i</w:t>
            </w:r>
            <w:r w:rsidRPr="004727AA">
              <w:t xml:space="preserve"> = 22</w:t>
            </w:r>
          </w:p>
        </w:tc>
        <w:tc>
          <w:tcPr>
            <w:tcW w:w="3028" w:type="dxa"/>
            <w:tcBorders>
              <w:right w:val="nil"/>
            </w:tcBorders>
            <w:noWrap/>
            <w:hideMark/>
          </w:tcPr>
          <w:p w14:paraId="54E49C33" w14:textId="77777777" w:rsidR="005D5D2F" w:rsidRPr="004727AA" w:rsidRDefault="005D5D2F" w:rsidP="006A37EF">
            <w:r w:rsidRPr="004727AA">
              <w:t>Zisk</w:t>
            </w:r>
          </w:p>
        </w:tc>
        <w:tc>
          <w:tcPr>
            <w:tcW w:w="1266" w:type="dxa"/>
            <w:tcBorders>
              <w:left w:val="nil"/>
              <w:right w:val="nil"/>
            </w:tcBorders>
            <w:noWrap/>
            <w:hideMark/>
          </w:tcPr>
          <w:p w14:paraId="614939F3" w14:textId="77777777" w:rsidR="005D5D2F" w:rsidRPr="004727AA" w:rsidRDefault="005D5D2F" w:rsidP="006A37EF">
            <w:r w:rsidRPr="004727AA">
              <w:t> </w:t>
            </w:r>
          </w:p>
        </w:tc>
        <w:tc>
          <w:tcPr>
            <w:tcW w:w="2266" w:type="dxa"/>
            <w:tcBorders>
              <w:left w:val="nil"/>
            </w:tcBorders>
            <w:noWrap/>
            <w:hideMark/>
          </w:tcPr>
          <w:p w14:paraId="51410EEB" w14:textId="77777777" w:rsidR="005D5D2F" w:rsidRPr="004727AA" w:rsidRDefault="005D5D2F" w:rsidP="006A37EF">
            <w:r w:rsidRPr="004727AA">
              <w:t> </w:t>
            </w:r>
          </w:p>
        </w:tc>
        <w:tc>
          <w:tcPr>
            <w:tcW w:w="1169" w:type="dxa"/>
            <w:tcBorders>
              <w:left w:val="nil"/>
            </w:tcBorders>
          </w:tcPr>
          <w:p w14:paraId="47E63FF0" w14:textId="77777777" w:rsidR="005D5D2F" w:rsidRPr="004727AA" w:rsidRDefault="005D5D2F" w:rsidP="006A37EF">
            <w:pPr>
              <w:jc w:val="right"/>
            </w:pPr>
            <w:r w:rsidRPr="004727AA">
              <w:t>%</w:t>
            </w:r>
          </w:p>
        </w:tc>
        <w:tc>
          <w:tcPr>
            <w:tcW w:w="1169" w:type="dxa"/>
            <w:tcBorders>
              <w:left w:val="nil"/>
            </w:tcBorders>
          </w:tcPr>
          <w:p w14:paraId="672FA99C" w14:textId="77777777" w:rsidR="005D5D2F" w:rsidRPr="004727AA" w:rsidRDefault="005D5D2F" w:rsidP="006A37EF">
            <w:pPr>
              <w:jc w:val="right"/>
            </w:pPr>
            <w:r w:rsidRPr="004727AA">
              <w:t>%</w:t>
            </w:r>
          </w:p>
        </w:tc>
        <w:tc>
          <w:tcPr>
            <w:tcW w:w="1169" w:type="dxa"/>
            <w:tcBorders>
              <w:left w:val="nil"/>
            </w:tcBorders>
          </w:tcPr>
          <w:p w14:paraId="2A8AB431" w14:textId="77777777" w:rsidR="005D5D2F" w:rsidRPr="004727AA" w:rsidRDefault="005D5D2F" w:rsidP="006A37EF">
            <w:pPr>
              <w:jc w:val="right"/>
            </w:pPr>
            <w:r w:rsidRPr="004727AA">
              <w:t>%</w:t>
            </w:r>
          </w:p>
        </w:tc>
      </w:tr>
    </w:tbl>
    <w:p w14:paraId="4315631C" w14:textId="77777777" w:rsidR="002B0316" w:rsidRPr="004727AA" w:rsidRDefault="002B0316" w:rsidP="002B0316"/>
    <w:p w14:paraId="4B8674A6" w14:textId="77777777" w:rsidR="002B0316" w:rsidRPr="004727AA" w:rsidRDefault="002B0316">
      <w:r w:rsidRPr="004727AA">
        <w:br w:type="page"/>
      </w:r>
      <w:bookmarkStart w:id="63" w:name="_GoBack"/>
      <w:bookmarkEnd w:id="63"/>
    </w:p>
    <w:p w14:paraId="661A0595" w14:textId="24143C4B" w:rsidR="00011F29" w:rsidRDefault="00011F29" w:rsidP="002B0316">
      <w:r>
        <w:lastRenderedPageBreak/>
        <w:t>přičemž vždy platí, že:</w:t>
      </w:r>
    </w:p>
    <w:p w14:paraId="3759DBAB" w14:textId="154A729F" w:rsidR="00011F29" w:rsidRPr="00D92ADA" w:rsidRDefault="006B4F8E" w:rsidP="0056429E">
      <m:oMathPara>
        <m:oMathParaPr>
          <m:jc m:val="left"/>
        </m:oMathParaPr>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=1</m:t>
          </m:r>
        </m:oMath>
      </m:oMathPara>
    </w:p>
    <w:p w14:paraId="40F66F7D" w14:textId="7A8E9D4A" w:rsidR="002B0316" w:rsidRPr="004727AA" w:rsidRDefault="002B0316" w:rsidP="002B0316">
      <w:r w:rsidRPr="004727AA">
        <w:t>kde:</w:t>
      </w:r>
    </w:p>
    <w:p w14:paraId="491FF776" w14:textId="64D98F94" w:rsidR="002B0316"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6A6536AB" w14:textId="095F8024" w:rsidR="002B0316"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77768F88" w14:textId="73758059" w:rsidR="002B0316" w:rsidRDefault="006B4F8E"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31B0EAF8" w14:textId="7AA7D657" w:rsidR="002B0316" w:rsidRDefault="002B0316" w:rsidP="002B0316"/>
    <w:p w14:paraId="13D6AFD5" w14:textId="77777777" w:rsidR="00C83835" w:rsidRPr="004727AA" w:rsidRDefault="00C83835" w:rsidP="002B0316">
      <w:pPr>
        <w:sectPr w:rsidR="00C83835" w:rsidRPr="004727AA" w:rsidSect="002B0316">
          <w:pgSz w:w="16838" w:h="11906" w:orient="landscape"/>
          <w:pgMar w:top="1418" w:right="1701" w:bottom="1418" w:left="1418" w:header="709" w:footer="709" w:gutter="0"/>
          <w:cols w:space="708"/>
          <w:docGrid w:linePitch="360"/>
        </w:sectPr>
      </w:pPr>
    </w:p>
    <w:p w14:paraId="341974D7" w14:textId="2B14BF63" w:rsidR="00B70438" w:rsidRDefault="00B70438" w:rsidP="00B70438">
      <w:pPr>
        <w:pStyle w:val="Nadpis2"/>
      </w:pPr>
      <w:bookmarkStart w:id="64" w:name="_Ref19182942"/>
      <w:r>
        <w:lastRenderedPageBreak/>
        <w:t xml:space="preserve">Výchozí </w:t>
      </w:r>
      <w:r w:rsidR="00A04ACA">
        <w:t xml:space="preserve">provozní </w:t>
      </w:r>
      <w:r>
        <w:t>předpoklady</w:t>
      </w:r>
      <w:bookmarkEnd w:id="64"/>
    </w:p>
    <w:p w14:paraId="1747A188" w14:textId="189F3CC6" w:rsidR="00C81502" w:rsidRDefault="00C81502" w:rsidP="00C81502">
      <w:r w:rsidRPr="004727AA">
        <w:t xml:space="preserve">Označení listu: </w:t>
      </w:r>
      <w:r>
        <w:tab/>
      </w:r>
      <w:r w:rsidR="00B62F16">
        <w:t>Provoz</w:t>
      </w:r>
      <w:r w:rsidRPr="004727AA">
        <w:t xml:space="preserve"> výchozí</w:t>
      </w:r>
    </w:p>
    <w:p w14:paraId="5F2E3499" w14:textId="77777777" w:rsidR="000C2D2F" w:rsidRDefault="00B70438" w:rsidP="00B70438">
      <w:r>
        <w:t>Provozní parametry</w:t>
      </w:r>
      <w:r w:rsidR="00B62F16">
        <w:t xml:space="preserve"> Výchozího dopravního výkonu a Výchozího počtu vlakových jednotek </w:t>
      </w:r>
      <w:r w:rsidR="0025321C">
        <w:t>zadává Objednatel</w:t>
      </w:r>
      <w:r w:rsidR="00B62F16">
        <w:t xml:space="preserve"> na úvod Finančního modelu</w:t>
      </w:r>
      <w:r w:rsidR="000201AC">
        <w:t>.</w:t>
      </w:r>
    </w:p>
    <w:p w14:paraId="0AA4B551" w14:textId="77777777" w:rsidR="000C2D2F" w:rsidRPr="004727AA" w:rsidRDefault="000C2D2F" w:rsidP="000C2D2F">
      <w:r w:rsidRPr="004727AA">
        <w:t>Na počátku listu Objednávka jsou shrnuty výchozí předpoklady pro sestavení Objednávky:</w:t>
      </w:r>
    </w:p>
    <w:p w14:paraId="6BCC8ED5" w14:textId="13BD1291" w:rsidR="000C2D2F" w:rsidRPr="004727AA" w:rsidRDefault="000C2D2F" w:rsidP="000C2D2F">
      <w:pPr>
        <w:pStyle w:val="Odstavecseseznamem"/>
        <w:numPr>
          <w:ilvl w:val="0"/>
          <w:numId w:val="17"/>
        </w:numPr>
      </w:pPr>
      <w:r w:rsidRPr="004727AA">
        <w:t>Výchozí dopravní výkon [tis.vlkm] (v buňkách B3:</w:t>
      </w:r>
      <w:r w:rsidR="00050D4E">
        <w:t>P</w:t>
      </w:r>
      <w:r w:rsidRPr="004727AA">
        <w:t xml:space="preserve">3) </w:t>
      </w:r>
      <w:r w:rsidR="00C81FDE">
        <w:t>vstupuje</w:t>
      </w:r>
      <w:r w:rsidRPr="004727AA">
        <w:t xml:space="preserve"> přímo </w:t>
      </w:r>
      <w:r w:rsidR="00C81FDE">
        <w:t>do</w:t>
      </w:r>
      <w:r w:rsidRPr="004727AA">
        <w:t xml:space="preserve"> Výchozího finančního modelu (buňky </w:t>
      </w:r>
      <w:r w:rsidR="005A1BEC">
        <w:t>G</w:t>
      </w:r>
      <w:r w:rsidRPr="004727AA">
        <w:t>25:</w:t>
      </w:r>
      <w:r w:rsidR="005A1BEC">
        <w:t>U</w:t>
      </w:r>
      <w:r w:rsidRPr="004727AA">
        <w:t>25); při stanovení výše Cenotvorných položek Výchozího finančního modelu Dopravce rovněž zohledňuje, jaká část Výchozího dopravního výkonu připadá na vlaky vedené v jedné vlakové jednotce, vlaky vedené v soupravě dvou jednotek a vlaky vedené v soupravě tří jednotek:</w:t>
      </w:r>
    </w:p>
    <w:p w14:paraId="21907A3E" w14:textId="2E9C3F20" w:rsidR="000C2D2F" w:rsidRPr="004727AA" w:rsidRDefault="000C2D2F" w:rsidP="000C2D2F">
      <w:pPr>
        <w:pStyle w:val="Odstavecseseznamem"/>
        <w:numPr>
          <w:ilvl w:val="1"/>
          <w:numId w:val="17"/>
        </w:numPr>
      </w:pPr>
      <w:r w:rsidRPr="004727AA">
        <w:t>Výchozí dopravní výkon jednotek [tis.vlkm] (v buňkách B4:</w:t>
      </w:r>
      <w:r w:rsidR="009A7352">
        <w:t>P</w:t>
      </w:r>
      <w:r w:rsidRPr="004727AA">
        <w:t xml:space="preserve">4) představuje Dopravní výkon, který je dle Jízdního řádu v Zadávací dokumentaci zajištěn jednou vlakovou jednotkou </w:t>
      </w:r>
    </w:p>
    <w:p w14:paraId="3EAE4F8D" w14:textId="7E8764D4" w:rsidR="000C2D2F" w:rsidRPr="004727AA" w:rsidRDefault="000C2D2F" w:rsidP="000C2D2F">
      <w:pPr>
        <w:pStyle w:val="Odstavecseseznamem"/>
        <w:numPr>
          <w:ilvl w:val="1"/>
          <w:numId w:val="17"/>
        </w:numPr>
      </w:pPr>
      <w:r w:rsidRPr="004727AA">
        <w:t>Výchozí dopravní výkon souprav dvou jednotek [tis.vlkm] (v buňkách B5:</w:t>
      </w:r>
      <w:r w:rsidR="009A7352">
        <w:t>P</w:t>
      </w:r>
      <w:r w:rsidRPr="004727AA">
        <w:t>5) představuje Dopravní výkon, který je dle Jízdního řádu v Zadávací dokumentaci zajištěn soupravou dvou vlakových jednotek</w:t>
      </w:r>
    </w:p>
    <w:p w14:paraId="402EA273" w14:textId="07793960" w:rsidR="000C2D2F" w:rsidRPr="004727AA" w:rsidRDefault="000C2D2F" w:rsidP="000C2D2F">
      <w:pPr>
        <w:pStyle w:val="Odstavecseseznamem"/>
        <w:numPr>
          <w:ilvl w:val="1"/>
          <w:numId w:val="17"/>
        </w:numPr>
      </w:pPr>
      <w:r w:rsidRPr="004727AA">
        <w:t>Výchozí dopravní výkon souprav tří jednotek [tis.vlkm] (v buňkách B6:</w:t>
      </w:r>
      <w:r w:rsidR="009A7352">
        <w:t>P</w:t>
      </w:r>
      <w:r w:rsidRPr="004727AA">
        <w:t>6) představuje Dopravní výkon, který je dle Jízdního řádu v Zadávací dokumentaci zajištěn soupravou tří vlakových jednotek</w:t>
      </w:r>
    </w:p>
    <w:p w14:paraId="05938A55" w14:textId="77184A88" w:rsidR="00B70438" w:rsidRPr="00B70438" w:rsidRDefault="000C2D2F" w:rsidP="00B70438">
      <w:pPr>
        <w:pStyle w:val="Odstavecseseznamem"/>
        <w:numPr>
          <w:ilvl w:val="0"/>
          <w:numId w:val="17"/>
        </w:numPr>
      </w:pPr>
      <w:r w:rsidRPr="004727AA">
        <w:t>Výchozí počet vlakových jednotek [#] (v buňkách B7:</w:t>
      </w:r>
      <w:r w:rsidR="00A71F93">
        <w:t>P</w:t>
      </w:r>
      <w:r w:rsidRPr="004727AA">
        <w:t>7) je počet vlakových jednotek, kterým bude zajišťována realizace Výchozího dopravního výkonu</w:t>
      </w:r>
      <w:r w:rsidR="006F5C23">
        <w:t>, včetně vozidel záložních.</w:t>
      </w:r>
      <w:r w:rsidRPr="004727AA">
        <w:t xml:space="preserve"> </w:t>
      </w:r>
    </w:p>
    <w:p w14:paraId="70DB7DE2" w14:textId="16256828" w:rsidR="002B0316" w:rsidRPr="004727AA" w:rsidRDefault="002B0316" w:rsidP="002B0316">
      <w:pPr>
        <w:pStyle w:val="Nadpis1"/>
      </w:pPr>
      <w:r w:rsidRPr="004727AA">
        <w:t xml:space="preserve">Výchozí </w:t>
      </w:r>
      <w:r w:rsidR="008F434C">
        <w:t>cena</w:t>
      </w:r>
    </w:p>
    <w:p w14:paraId="4A370A42" w14:textId="4DB6DECF" w:rsidR="00EE198E" w:rsidRPr="004727AA" w:rsidRDefault="00EE198E" w:rsidP="00EE198E">
      <w:pPr>
        <w:pStyle w:val="Nadpis2"/>
      </w:pPr>
      <w:bookmarkStart w:id="65" w:name="_Ref513114101"/>
      <w:bookmarkStart w:id="66" w:name="_Ref515629987"/>
      <w:r w:rsidRPr="004727AA">
        <w:t>Výchozí finanční model</w:t>
      </w:r>
      <w:bookmarkEnd w:id="65"/>
      <w:bookmarkEnd w:id="66"/>
    </w:p>
    <w:p w14:paraId="27C73440" w14:textId="1A9B98D3" w:rsidR="000C1FCD" w:rsidRDefault="00467453" w:rsidP="00EE198E">
      <w:r w:rsidRPr="004727AA">
        <w:t>Označení</w:t>
      </w:r>
      <w:r w:rsidR="004D4C03" w:rsidRPr="004727AA">
        <w:t xml:space="preserve"> listu:</w:t>
      </w:r>
      <w:r w:rsidR="000C1FCD" w:rsidRPr="004727AA">
        <w:t xml:space="preserve"> </w:t>
      </w:r>
      <w:r w:rsidR="00277BAF">
        <w:tab/>
      </w:r>
      <w:r w:rsidR="000C1FCD" w:rsidRPr="004727AA">
        <w:t>Model výchozí (MV)</w:t>
      </w:r>
    </w:p>
    <w:p w14:paraId="4A4B8F3A" w14:textId="3B637E97" w:rsidR="000C1FCD" w:rsidRPr="004727AA" w:rsidRDefault="000C1FCD" w:rsidP="00B75E4D">
      <w:r w:rsidRPr="004727AA">
        <w:t xml:space="preserve">Výchozí finanční model slouží k jednorázovému zadání Cenotvorných položek, které vstupují do výpočtu </w:t>
      </w:r>
      <w:r w:rsidR="008F434C">
        <w:t>Cen</w:t>
      </w:r>
      <w:r w:rsidR="008F434C" w:rsidRPr="004727AA">
        <w:t xml:space="preserve"> </w:t>
      </w:r>
      <w:r w:rsidRPr="004727AA">
        <w:t xml:space="preserve">a podle kterých je spočtena Nabídková cena. </w:t>
      </w:r>
    </w:p>
    <w:p w14:paraId="32A6D9D1" w14:textId="2132DD7B" w:rsidR="00B75E4D" w:rsidRPr="004727AA" w:rsidRDefault="00B241E3" w:rsidP="00B75E4D">
      <w:r w:rsidRPr="004727AA">
        <w:t xml:space="preserve">Objednatel </w:t>
      </w:r>
      <w:r w:rsidR="00B810A1">
        <w:t xml:space="preserve">zde </w:t>
      </w:r>
      <w:r w:rsidRPr="004727AA">
        <w:t>provede přiřazení vybraných Cenotvorných položek</w:t>
      </w:r>
      <w:r w:rsidR="00B75E4D" w:rsidRPr="004727AA">
        <w:t xml:space="preserve"> [%]</w:t>
      </w:r>
      <w:r w:rsidRPr="004727AA">
        <w:t>, kde je přiřazení evidentní z charakteru Cenotvorné položky nebo je v zájmu Objednat</w:t>
      </w:r>
      <w:r w:rsidR="00B75E4D" w:rsidRPr="004727AA">
        <w:t>ele tuto položku stanovit pro všechny uchazeče (potenciální Dopravce) jednotně:</w:t>
      </w:r>
    </w:p>
    <w:p w14:paraId="4F5C9F28" w14:textId="36637644" w:rsidR="00B75E4D" w:rsidRPr="004727AA" w:rsidRDefault="00B75E4D" w:rsidP="00E23998">
      <w:pPr>
        <w:pStyle w:val="Odstavecseseznamem"/>
        <w:numPr>
          <w:ilvl w:val="0"/>
          <w:numId w:val="10"/>
        </w:numPr>
      </w:pPr>
      <w:r w:rsidRPr="004727AA">
        <w:t>5 Odpisy dlouhodobého majetku</w:t>
      </w:r>
    </w:p>
    <w:p w14:paraId="52EBEB05" w14:textId="1D66DB7C" w:rsidR="00B75E4D" w:rsidRPr="004727AA" w:rsidRDefault="00B75E4D" w:rsidP="00E23998">
      <w:pPr>
        <w:pStyle w:val="Odstavecseseznamem"/>
        <w:numPr>
          <w:ilvl w:val="0"/>
          <w:numId w:val="10"/>
        </w:numPr>
      </w:pPr>
      <w:r w:rsidRPr="004727AA">
        <w:t>6 Pronájem a leasing vozidel</w:t>
      </w:r>
    </w:p>
    <w:p w14:paraId="5CFE6364" w14:textId="2223C524" w:rsidR="00B75E4D" w:rsidRPr="004727AA" w:rsidRDefault="00B75E4D" w:rsidP="00E23998">
      <w:pPr>
        <w:pStyle w:val="Odstavecseseznamem"/>
        <w:numPr>
          <w:ilvl w:val="0"/>
          <w:numId w:val="10"/>
        </w:numPr>
      </w:pPr>
      <w:r w:rsidRPr="004727AA">
        <w:t>10 Úhrada za použití dopravní cesty</w:t>
      </w:r>
    </w:p>
    <w:p w14:paraId="0DFED6DA" w14:textId="6A5E4415" w:rsidR="00B75E4D" w:rsidRPr="004727AA" w:rsidRDefault="00B75E4D" w:rsidP="00E23998">
      <w:pPr>
        <w:pStyle w:val="Odstavecseseznamem"/>
        <w:numPr>
          <w:ilvl w:val="0"/>
          <w:numId w:val="10"/>
        </w:numPr>
      </w:pPr>
      <w:r w:rsidRPr="004727AA">
        <w:t>11 Úhrada za použití ostatní infrastruktury</w:t>
      </w:r>
    </w:p>
    <w:p w14:paraId="2ABFD0D2" w14:textId="6AAB001F" w:rsidR="00B75E4D" w:rsidRPr="004727AA" w:rsidRDefault="00B75E4D" w:rsidP="00E23998">
      <w:pPr>
        <w:pStyle w:val="Odstavecseseznamem"/>
        <w:numPr>
          <w:ilvl w:val="0"/>
          <w:numId w:val="10"/>
        </w:numPr>
      </w:pPr>
      <w:del w:id="67" w:author="Richard Volín" w:date="2020-06-26T15:03:00Z">
        <w:r w:rsidRPr="004727AA">
          <w:delText>14</w:delText>
        </w:r>
      </w:del>
      <w:ins w:id="68" w:author="Richard Volín" w:date="2020-06-26T15:03:00Z">
        <w:r w:rsidRPr="004727AA">
          <w:t>1</w:t>
        </w:r>
        <w:r w:rsidR="005B79E3">
          <w:t>5</w:t>
        </w:r>
      </w:ins>
      <w:r w:rsidRPr="004727AA">
        <w:t xml:space="preserve"> Provozní režie</w:t>
      </w:r>
    </w:p>
    <w:p w14:paraId="1BBAD192" w14:textId="3D30A10B" w:rsidR="00B75E4D" w:rsidRPr="004727AA" w:rsidRDefault="00B75E4D" w:rsidP="00E23998">
      <w:pPr>
        <w:pStyle w:val="Odstavecseseznamem"/>
        <w:numPr>
          <w:ilvl w:val="0"/>
          <w:numId w:val="10"/>
        </w:numPr>
      </w:pPr>
      <w:del w:id="69" w:author="Richard Volín" w:date="2020-06-26T15:03:00Z">
        <w:r w:rsidRPr="004727AA">
          <w:delText>15</w:delText>
        </w:r>
      </w:del>
      <w:ins w:id="70" w:author="Richard Volín" w:date="2020-06-26T15:03:00Z">
        <w:r w:rsidRPr="004727AA">
          <w:t>1</w:t>
        </w:r>
        <w:r w:rsidR="005B79E3">
          <w:t>6</w:t>
        </w:r>
      </w:ins>
      <w:r w:rsidRPr="004727AA">
        <w:t xml:space="preserve"> Správní režie</w:t>
      </w:r>
    </w:p>
    <w:p w14:paraId="19265370" w14:textId="41662F33" w:rsidR="00AC4DEB" w:rsidRPr="004727AA" w:rsidRDefault="00B75E4D" w:rsidP="006B2B7B">
      <w:r w:rsidRPr="004727AA">
        <w:lastRenderedPageBreak/>
        <w:t>Cenotvorn</w:t>
      </w:r>
      <w:r w:rsidR="00F6029D">
        <w:t>é</w:t>
      </w:r>
      <w:r w:rsidRPr="004727AA">
        <w:t xml:space="preserve"> </w:t>
      </w:r>
      <w:r w:rsidR="0073350D" w:rsidRPr="004727AA">
        <w:t>položk</w:t>
      </w:r>
      <w:r w:rsidR="00F6029D">
        <w:t>y</w:t>
      </w:r>
      <w:r w:rsidR="0073350D" w:rsidRPr="004727AA">
        <w:t xml:space="preserve"> </w:t>
      </w:r>
      <w:r w:rsidR="00F6029D">
        <w:t>„</w:t>
      </w:r>
      <w:r w:rsidR="00F6029D" w:rsidRPr="0073350D">
        <w:t>10 Úhrada za použití dopravní cesty</w:t>
      </w:r>
      <w:r w:rsidR="00F6029D">
        <w:t xml:space="preserve">“ a </w:t>
      </w:r>
      <w:r w:rsidR="0073350D">
        <w:t>„</w:t>
      </w:r>
      <w:r w:rsidR="0073350D" w:rsidRPr="0073350D">
        <w:t>11 Úhrada za použití ostatní infrastruktury</w:t>
      </w:r>
      <w:r w:rsidR="0073350D">
        <w:t xml:space="preserve">“ </w:t>
      </w:r>
      <w:r w:rsidR="0073350D" w:rsidRPr="004727AA">
        <w:t>nebud</w:t>
      </w:r>
      <w:r w:rsidR="00F6029D">
        <w:t>ou</w:t>
      </w:r>
      <w:r w:rsidR="0073350D" w:rsidRPr="004727AA">
        <w:t xml:space="preserve"> </w:t>
      </w:r>
      <w:r w:rsidR="00AC4DEB" w:rsidRPr="004727AA">
        <w:t xml:space="preserve">součástí Nabídky Dopravce ve Výchozím finančním modelu, neboť </w:t>
      </w:r>
      <w:r w:rsidR="0073350D" w:rsidRPr="004727AA">
        <w:t>bud</w:t>
      </w:r>
      <w:r w:rsidR="00D87F60">
        <w:t>ou</w:t>
      </w:r>
      <w:r w:rsidR="0073350D" w:rsidRPr="004727AA">
        <w:t xml:space="preserve"> dopl</w:t>
      </w:r>
      <w:r w:rsidR="0073350D">
        <w:t>něn</w:t>
      </w:r>
      <w:r w:rsidR="00D87F60">
        <w:t>y</w:t>
      </w:r>
      <w:r w:rsidR="0073350D" w:rsidRPr="004727AA">
        <w:t xml:space="preserve"> </w:t>
      </w:r>
      <w:r w:rsidR="00AC4DEB" w:rsidRPr="004727AA">
        <w:t xml:space="preserve">Objednatelem až </w:t>
      </w:r>
      <w:r w:rsidRPr="004727AA">
        <w:t>do Aktualizovaného finančního modelu na základ</w:t>
      </w:r>
      <w:r w:rsidR="00AC4DEB" w:rsidRPr="004727AA">
        <w:t xml:space="preserve">ě </w:t>
      </w:r>
      <w:r w:rsidR="0073350D" w:rsidRPr="004727AA">
        <w:t>jej</w:t>
      </w:r>
      <w:r w:rsidR="00753922">
        <w:t>ich</w:t>
      </w:r>
      <w:r w:rsidR="0073350D" w:rsidRPr="004727AA">
        <w:t xml:space="preserve"> </w:t>
      </w:r>
      <w:r w:rsidR="00AC4DEB" w:rsidRPr="004727AA">
        <w:t>skutečné výše</w:t>
      </w:r>
      <w:r w:rsidRPr="004727AA">
        <w:t xml:space="preserve"> </w:t>
      </w:r>
      <w:r w:rsidR="00AC4DEB" w:rsidRPr="004727AA">
        <w:t>pro nadcházející období Jízdního řádu</w:t>
      </w:r>
      <w:r w:rsidR="0073350D">
        <w:t>.</w:t>
      </w:r>
    </w:p>
    <w:p w14:paraId="069DAB97" w14:textId="0D9EFF89" w:rsidR="000C1FCD" w:rsidRPr="004727AA" w:rsidRDefault="000C1FCD" w:rsidP="00EE198E">
      <w:r w:rsidRPr="004727AA">
        <w:t xml:space="preserve">Dopravce </w:t>
      </w:r>
      <w:r w:rsidR="00B75E4D" w:rsidRPr="004727AA">
        <w:t xml:space="preserve">ve Výchozím finančním modelu </w:t>
      </w:r>
      <w:r w:rsidRPr="004727AA">
        <w:t xml:space="preserve">zadává Cenotvorné položky v cenové úrovni roku </w:t>
      </w:r>
      <w:r w:rsidR="00A71F93">
        <w:t>2020</w:t>
      </w:r>
      <w:r w:rsidRPr="004727AA">
        <w:t xml:space="preserve"> </w:t>
      </w:r>
      <w:r w:rsidR="00B75E4D" w:rsidRPr="004727AA">
        <w:t xml:space="preserve">[tis.Kč] </w:t>
      </w:r>
      <w:r w:rsidR="006D3A70" w:rsidRPr="004727AA">
        <w:t>na celou Dobu p</w:t>
      </w:r>
      <w:r w:rsidRPr="004727AA">
        <w:t>lnění</w:t>
      </w:r>
      <w:r w:rsidR="00961916">
        <w:t>, a to v zaokrouhlení na tisíce</w:t>
      </w:r>
      <w:r w:rsidRPr="004727AA">
        <w:t xml:space="preserve">. </w:t>
      </w:r>
      <w:r w:rsidR="00B75E4D" w:rsidRPr="004727AA">
        <w:t xml:space="preserve">U některých </w:t>
      </w:r>
      <w:r w:rsidR="003C588E">
        <w:t>Cenotvorných</w:t>
      </w:r>
      <w:r w:rsidR="003C588E" w:rsidRPr="004727AA">
        <w:t xml:space="preserve"> </w:t>
      </w:r>
      <w:r w:rsidR="00B75E4D" w:rsidRPr="004727AA">
        <w:t xml:space="preserve">položek modelu se předpokládá konstantní průběh po Dobu </w:t>
      </w:r>
      <w:r w:rsidR="006D3A70" w:rsidRPr="004727AA">
        <w:t>p</w:t>
      </w:r>
      <w:r w:rsidR="00B75E4D" w:rsidRPr="004727AA">
        <w:t xml:space="preserve">lnění; v takovém případě Dopravce zadává údaje pouze údaj prvního období </w:t>
      </w:r>
      <w:r w:rsidR="00AC4DEB" w:rsidRPr="004727AA">
        <w:t>(</w:t>
      </w:r>
      <w:r w:rsidR="00B75E4D" w:rsidRPr="004727AA">
        <w:t>žlutě vyznačen</w:t>
      </w:r>
      <w:r w:rsidR="00AC4DEB" w:rsidRPr="004727AA">
        <w:t>é</w:t>
      </w:r>
      <w:r w:rsidR="00B75E4D" w:rsidRPr="004727AA">
        <w:t xml:space="preserve"> bu</w:t>
      </w:r>
      <w:r w:rsidR="00AC4DEB" w:rsidRPr="004727AA">
        <w:t>ňky</w:t>
      </w:r>
      <w:r w:rsidR="00B75E4D" w:rsidRPr="004727AA">
        <w:t xml:space="preserve"> </w:t>
      </w:r>
      <w:r w:rsidR="004A2879">
        <w:t>G</w:t>
      </w:r>
      <w:r w:rsidR="00B75E4D" w:rsidRPr="004727AA">
        <w:t>3:</w:t>
      </w:r>
      <w:del w:id="71" w:author="Richard Volín" w:date="2020-06-26T15:03:00Z">
        <w:r w:rsidR="004A2879">
          <w:delText>G</w:delText>
        </w:r>
        <w:r w:rsidR="00B75E4D" w:rsidRPr="004727AA">
          <w:delText>23</w:delText>
        </w:r>
      </w:del>
      <w:ins w:id="72" w:author="Richard Volín" w:date="2020-06-26T15:03:00Z">
        <w:r w:rsidR="004A2879">
          <w:t>G</w:t>
        </w:r>
        <w:r w:rsidR="00B75E4D" w:rsidRPr="004727AA">
          <w:t>2</w:t>
        </w:r>
        <w:r w:rsidR="000C4488">
          <w:t>2</w:t>
        </w:r>
      </w:ins>
      <w:r w:rsidR="00AC4DEB" w:rsidRPr="004727AA">
        <w:t xml:space="preserve">) a zbývající období se do příslušných řádků zkopírují automaticky. Pro zbývající </w:t>
      </w:r>
      <w:r w:rsidR="00011F29">
        <w:t>Cenotvorné</w:t>
      </w:r>
      <w:r w:rsidR="00011F29" w:rsidRPr="004727AA">
        <w:t xml:space="preserve"> </w:t>
      </w:r>
      <w:r w:rsidR="00AC4DEB" w:rsidRPr="004727AA">
        <w:t xml:space="preserve">položky zadává Dopravce údaje pro každé období z Doby </w:t>
      </w:r>
      <w:r w:rsidR="006D3A70" w:rsidRPr="004727AA">
        <w:t>p</w:t>
      </w:r>
      <w:r w:rsidR="00AC4DEB" w:rsidRPr="004727AA">
        <w:t xml:space="preserve">lnění; záleží na jeho úvaze, zda budou položky v čase </w:t>
      </w:r>
      <w:r w:rsidR="00D06B66" w:rsidRPr="004727AA">
        <w:t>stálé</w:t>
      </w:r>
      <w:r w:rsidR="00AC4DEB" w:rsidRPr="004727AA">
        <w:t xml:space="preserve"> nebo proměnné</w:t>
      </w:r>
      <w:r w:rsidR="00E00547">
        <w:t xml:space="preserve">, </w:t>
      </w:r>
      <w:r w:rsidR="00E00547" w:rsidRPr="00E00547">
        <w:t xml:space="preserve">musí </w:t>
      </w:r>
      <w:r w:rsidR="00E00547">
        <w:t xml:space="preserve">však </w:t>
      </w:r>
      <w:r w:rsidR="00E00547" w:rsidRPr="00E00547">
        <w:t>představovat reálný odhad budoucího vývoje nákladů v průběhu času</w:t>
      </w:r>
      <w:r w:rsidR="00DC0EC3">
        <w:t xml:space="preserve"> a </w:t>
      </w:r>
      <w:r w:rsidR="00D96953">
        <w:t>zároveň ve výsledné Výchozí ceně</w:t>
      </w:r>
      <w:r w:rsidR="00DC0EC3">
        <w:t xml:space="preserve"> spl</w:t>
      </w:r>
      <w:r w:rsidR="00D96953">
        <w:t>nit</w:t>
      </w:r>
      <w:r w:rsidR="00DC0EC3">
        <w:t xml:space="preserve"> podmínku meziroční</w:t>
      </w:r>
      <w:r w:rsidR="002440AD">
        <w:t>ho</w:t>
      </w:r>
      <w:r w:rsidR="00DC0EC3">
        <w:t xml:space="preserve"> </w:t>
      </w:r>
      <w:r w:rsidR="002440AD">
        <w:t>rozdílu</w:t>
      </w:r>
      <w:r w:rsidR="00DC0EC3">
        <w:t xml:space="preserve"> (dle </w:t>
      </w:r>
      <w:r w:rsidR="00AD3E64">
        <w:t>koeficientu</w:t>
      </w:r>
      <w:r w:rsidR="00DC0EC3">
        <w:t xml:space="preserve"> </w:t>
      </w:r>
      <w:r w:rsidR="00DC0EC3" w:rsidRPr="00A66CA5">
        <w:rPr>
          <w:i/>
        </w:rPr>
        <w:t>R</w:t>
      </w:r>
      <w:r w:rsidR="00DC0EC3">
        <w:t xml:space="preserve"> viz </w:t>
      </w:r>
      <w:r w:rsidR="002440AD">
        <w:t>dále</w:t>
      </w:r>
      <w:r w:rsidR="00DC0EC3">
        <w:t>)</w:t>
      </w:r>
      <w:r w:rsidR="00AC4DEB" w:rsidRPr="004727AA">
        <w:t xml:space="preserve">. </w:t>
      </w:r>
    </w:p>
    <w:p w14:paraId="1504E03C" w14:textId="27BDEAC3" w:rsidR="00AC4DEB" w:rsidRPr="004727AA" w:rsidRDefault="00AC4DEB" w:rsidP="00EE198E">
      <w:r w:rsidRPr="004727AA">
        <w:t xml:space="preserve">Dopravce dále provede přiřazení </w:t>
      </w:r>
      <w:r w:rsidR="00404745" w:rsidRPr="004727AA">
        <w:t>zbývajících</w:t>
      </w:r>
      <w:r w:rsidRPr="004727AA">
        <w:t xml:space="preserve"> Cenotvorných položek [%]</w:t>
      </w:r>
      <w:r w:rsidR="00404745" w:rsidRPr="004727AA">
        <w:t xml:space="preserve"> (buňky </w:t>
      </w:r>
      <w:r w:rsidR="00081B5C">
        <w:t>X</w:t>
      </w:r>
      <w:r w:rsidR="00404745" w:rsidRPr="004727AA">
        <w:t>3:</w:t>
      </w:r>
      <w:del w:id="73" w:author="Richard Volín" w:date="2020-06-26T15:03:00Z">
        <w:r w:rsidR="00081B5C">
          <w:delText>Y</w:delText>
        </w:r>
        <w:r w:rsidR="00404745" w:rsidRPr="004727AA">
          <w:delText>23</w:delText>
        </w:r>
      </w:del>
      <w:ins w:id="74" w:author="Richard Volín" w:date="2020-06-26T15:03:00Z">
        <w:r w:rsidR="00081B5C">
          <w:t>Y</w:t>
        </w:r>
        <w:r w:rsidR="00404745" w:rsidRPr="004727AA">
          <w:t>2</w:t>
        </w:r>
        <w:r w:rsidR="00F04028">
          <w:t>2</w:t>
        </w:r>
      </w:ins>
      <w:r w:rsidR="00404745" w:rsidRPr="004727AA">
        <w:t>) v položkách, které nestanovil Objednatel</w:t>
      </w:r>
      <w:r w:rsidR="00961916">
        <w:t>, a to v zaokrouhlení na celá procenta</w:t>
      </w:r>
      <w:r w:rsidR="00404745" w:rsidRPr="004727AA">
        <w:t>:</w:t>
      </w:r>
    </w:p>
    <w:p w14:paraId="08CE8303" w14:textId="53F40D86" w:rsidR="00404745" w:rsidRPr="004727AA" w:rsidRDefault="00DC0EC3" w:rsidP="00E23998">
      <w:pPr>
        <w:pStyle w:val="Odstavecseseznamem"/>
        <w:numPr>
          <w:ilvl w:val="0"/>
          <w:numId w:val="11"/>
        </w:numPr>
      </w:pPr>
      <w:r>
        <w:t xml:space="preserve">1 </w:t>
      </w:r>
      <w:r w:rsidRPr="004727AA">
        <w:t>Trakční energie a palivo</w:t>
      </w:r>
    </w:p>
    <w:p w14:paraId="00BBDB10" w14:textId="77777777" w:rsidR="00DF1857" w:rsidRPr="004727AA" w:rsidRDefault="00DF1857" w:rsidP="00DF1857">
      <w:pPr>
        <w:pStyle w:val="Odstavecseseznamem"/>
        <w:numPr>
          <w:ilvl w:val="0"/>
          <w:numId w:val="11"/>
        </w:numPr>
      </w:pPr>
      <w:r w:rsidRPr="004727AA">
        <w:t>2 Netrakční energie a palivo</w:t>
      </w:r>
    </w:p>
    <w:p w14:paraId="3BA33D29" w14:textId="7659B3EB" w:rsidR="00404745" w:rsidRPr="004727AA" w:rsidRDefault="00404745" w:rsidP="00E23998">
      <w:pPr>
        <w:pStyle w:val="Odstavecseseznamem"/>
        <w:numPr>
          <w:ilvl w:val="0"/>
          <w:numId w:val="11"/>
        </w:numPr>
      </w:pPr>
      <w:r w:rsidRPr="004727AA">
        <w:t>3 Přímý materiál</w:t>
      </w:r>
    </w:p>
    <w:p w14:paraId="671641DA" w14:textId="3363363D" w:rsidR="00404745" w:rsidRPr="004727AA" w:rsidRDefault="00404745" w:rsidP="00E23998">
      <w:pPr>
        <w:pStyle w:val="Odstavecseseznamem"/>
        <w:numPr>
          <w:ilvl w:val="0"/>
          <w:numId w:val="11"/>
        </w:numPr>
      </w:pPr>
      <w:r w:rsidRPr="004727AA">
        <w:t>4 Opravy a údržba vozidel</w:t>
      </w:r>
    </w:p>
    <w:p w14:paraId="6E88E8B0" w14:textId="031E2E37" w:rsidR="00404745" w:rsidRPr="004727AA" w:rsidRDefault="00404745" w:rsidP="00E23998">
      <w:pPr>
        <w:pStyle w:val="Odstavecseseznamem"/>
        <w:numPr>
          <w:ilvl w:val="0"/>
          <w:numId w:val="11"/>
        </w:numPr>
      </w:pPr>
      <w:r w:rsidRPr="004727AA">
        <w:t>7 Mzdové náklady</w:t>
      </w:r>
    </w:p>
    <w:p w14:paraId="28436433" w14:textId="4B8D0EB0" w:rsidR="00404745" w:rsidRPr="004727AA" w:rsidRDefault="00404745" w:rsidP="00E23998">
      <w:pPr>
        <w:pStyle w:val="Odstavecseseznamem"/>
        <w:numPr>
          <w:ilvl w:val="0"/>
          <w:numId w:val="11"/>
        </w:numPr>
      </w:pPr>
      <w:r w:rsidRPr="004727AA">
        <w:t>8 Sociální a zdravotní pojištění</w:t>
      </w:r>
    </w:p>
    <w:p w14:paraId="70904901" w14:textId="50257BB9" w:rsidR="00404745" w:rsidRPr="004727AA" w:rsidRDefault="00404745" w:rsidP="00E23998">
      <w:pPr>
        <w:pStyle w:val="Odstavecseseznamem"/>
        <w:numPr>
          <w:ilvl w:val="0"/>
          <w:numId w:val="11"/>
        </w:numPr>
      </w:pPr>
      <w:r w:rsidRPr="004727AA">
        <w:t>9 Cestovné</w:t>
      </w:r>
    </w:p>
    <w:p w14:paraId="730C8E0B" w14:textId="164AB605" w:rsidR="00404745" w:rsidRPr="004727AA" w:rsidRDefault="00F04028" w:rsidP="00E23998">
      <w:pPr>
        <w:pStyle w:val="Odstavecseseznamem"/>
        <w:numPr>
          <w:ilvl w:val="0"/>
          <w:numId w:val="11"/>
        </w:numPr>
      </w:pPr>
      <w:r>
        <w:t>12</w:t>
      </w:r>
      <w:r w:rsidR="00404745" w:rsidRPr="004727AA">
        <w:t xml:space="preserve"> Ostatní přímé náklady</w:t>
      </w:r>
    </w:p>
    <w:p w14:paraId="17A5AF2E" w14:textId="6305058B" w:rsidR="00404745" w:rsidRDefault="00404745" w:rsidP="00E23998">
      <w:pPr>
        <w:pStyle w:val="Odstavecseseznamem"/>
        <w:numPr>
          <w:ilvl w:val="0"/>
          <w:numId w:val="11"/>
        </w:numPr>
      </w:pPr>
      <w:r w:rsidRPr="004727AA">
        <w:t>1</w:t>
      </w:r>
      <w:r w:rsidR="00F04028">
        <w:t>3</w:t>
      </w:r>
      <w:r w:rsidRPr="004727AA">
        <w:t xml:space="preserve"> Ostatní služby</w:t>
      </w:r>
    </w:p>
    <w:p w14:paraId="543C402D" w14:textId="524DAEAF" w:rsidR="00EE0AB3" w:rsidRPr="004727AA" w:rsidRDefault="00EE0AB3" w:rsidP="00EE0AB3">
      <w:pPr>
        <w:pStyle w:val="Odstavecseseznamem"/>
        <w:numPr>
          <w:ilvl w:val="0"/>
          <w:numId w:val="11"/>
        </w:numPr>
      </w:pPr>
      <w:r w:rsidRPr="004727AA">
        <w:t>22 Zisk</w:t>
      </w:r>
    </w:p>
    <w:p w14:paraId="47E48C21" w14:textId="32ECA315" w:rsidR="00087BAE" w:rsidRPr="004727AA" w:rsidRDefault="00087BAE" w:rsidP="00404745">
      <w:r w:rsidRPr="004727AA">
        <w:t xml:space="preserve">Výstup v podobě Výchozí jednotkové </w:t>
      </w:r>
      <w:r w:rsidR="00900A27">
        <w:t>ceny</w:t>
      </w:r>
      <w:r w:rsidR="00900A27" w:rsidRPr="004727AA">
        <w:t xml:space="preserve"> </w:t>
      </w:r>
      <w:r w:rsidRPr="004727AA">
        <w:t>[Kč/vlkm]</w:t>
      </w:r>
      <w:r w:rsidR="0089298F" w:rsidRPr="004727AA">
        <w:t xml:space="preserve"> (dílčí hodnoty v buňkách </w:t>
      </w:r>
      <w:del w:id="75" w:author="Richard Volín" w:date="2020-06-26T15:03:00Z">
        <w:r w:rsidR="003A23E2">
          <w:delText>G</w:delText>
        </w:r>
        <w:r w:rsidR="0089298F" w:rsidRPr="004727AA">
          <w:delText>26:</w:delText>
        </w:r>
        <w:r w:rsidR="003A23E2">
          <w:delText>U</w:delText>
        </w:r>
        <w:r w:rsidR="0089298F" w:rsidRPr="004727AA">
          <w:delText>26</w:delText>
        </w:r>
      </w:del>
      <w:ins w:id="76" w:author="Richard Volín" w:date="2020-06-26T15:03:00Z">
        <w:r w:rsidR="003A23E2">
          <w:t>G</w:t>
        </w:r>
        <w:r w:rsidR="0089298F" w:rsidRPr="004727AA">
          <w:t>2</w:t>
        </w:r>
        <w:r w:rsidR="00F04028">
          <w:t>5</w:t>
        </w:r>
        <w:r w:rsidR="0089298F" w:rsidRPr="004727AA">
          <w:t>:</w:t>
        </w:r>
        <w:r w:rsidR="003A23E2">
          <w:t>U</w:t>
        </w:r>
        <w:r w:rsidR="0089298F" w:rsidRPr="004727AA">
          <w:t>2</w:t>
        </w:r>
        <w:r w:rsidR="00F04028">
          <w:t>5</w:t>
        </w:r>
      </w:ins>
      <w:r w:rsidR="0089298F" w:rsidRPr="004727AA">
        <w:t xml:space="preserve">, průměrná hodnota v buňce </w:t>
      </w:r>
      <w:del w:id="77" w:author="Richard Volín" w:date="2020-06-26T15:03:00Z">
        <w:r w:rsidR="0067670C">
          <w:delText>W</w:delText>
        </w:r>
        <w:r w:rsidR="0089298F" w:rsidRPr="004727AA">
          <w:delText>26</w:delText>
        </w:r>
      </w:del>
      <w:ins w:id="78" w:author="Richard Volín" w:date="2020-06-26T15:03:00Z">
        <w:r w:rsidR="0067670C">
          <w:t>W</w:t>
        </w:r>
        <w:r w:rsidR="0089298F" w:rsidRPr="004727AA">
          <w:t>2</w:t>
        </w:r>
        <w:r w:rsidR="004B21CF">
          <w:t>5</w:t>
        </w:r>
      </w:ins>
      <w:r w:rsidR="0089298F" w:rsidRPr="004727AA">
        <w:t>)</w:t>
      </w:r>
      <w:r w:rsidR="00301F2D" w:rsidRPr="004727AA">
        <w:t xml:space="preserve"> </w:t>
      </w:r>
      <w:r w:rsidR="0089298F" w:rsidRPr="004727AA">
        <w:t xml:space="preserve">je </w:t>
      </w:r>
      <w:r w:rsidR="00301F2D" w:rsidRPr="004727AA">
        <w:t>jedn</w:t>
      </w:r>
      <w:r w:rsidR="0089298F" w:rsidRPr="004727AA">
        <w:t>ou</w:t>
      </w:r>
      <w:r w:rsidR="00301F2D" w:rsidRPr="004727AA">
        <w:t xml:space="preserve"> ze složek Nabídkové ceny.</w:t>
      </w:r>
    </w:p>
    <w:p w14:paraId="5C391832" w14:textId="0316CB9A" w:rsidR="00404745" w:rsidRPr="004727AA" w:rsidRDefault="00404745" w:rsidP="00404745">
      <w:r w:rsidRPr="004727AA">
        <w:t xml:space="preserve">Výchozí finanční model je </w:t>
      </w:r>
      <w:r w:rsidR="005E435A">
        <w:t>jediným</w:t>
      </w:r>
      <w:r w:rsidRPr="004727AA">
        <w:t xml:space="preserve"> listem Finančního modelu, kde pro Nabídku doplňuje údaje Dopravce. Na </w:t>
      </w:r>
      <w:r w:rsidR="00A872C3">
        <w:t>následujících</w:t>
      </w:r>
      <w:r w:rsidRPr="004727AA">
        <w:t xml:space="preserve"> listech probíhá výpočet buď automaticky, nebo s doplněním údajů Objednatelem.</w:t>
      </w:r>
    </w:p>
    <w:p w14:paraId="37995E79" w14:textId="2315BF4F" w:rsidR="002B0316" w:rsidRPr="004727AA" w:rsidRDefault="002B0316" w:rsidP="002B0316">
      <w:pPr>
        <w:pStyle w:val="Nadpis3"/>
      </w:pPr>
      <w:r w:rsidRPr="004727AA">
        <w:t xml:space="preserve">Výchozí </w:t>
      </w:r>
      <w:r w:rsidR="00900A27">
        <w:t>cena</w:t>
      </w:r>
    </w:p>
    <w:p w14:paraId="11CA1A62" w14:textId="3F81ABE3" w:rsidR="002B0316" w:rsidRPr="00D92AD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162CD96" w14:textId="77777777" w:rsidR="002B0316" w:rsidRPr="004727AA" w:rsidRDefault="002B0316" w:rsidP="002B0316">
      <w:r w:rsidRPr="004727AA">
        <w:t>kde:</w:t>
      </w:r>
    </w:p>
    <w:p w14:paraId="1675BEDF" w14:textId="5DB766C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E284083" w14:textId="4BE18BB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93FB0B7" w14:textId="27EB0ED7" w:rsidR="002B0316"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0B6B2F21" w14:textId="1EB946F8" w:rsidR="002B0316"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29FBC5E1" w14:textId="3066C13D" w:rsidR="002B0316" w:rsidRDefault="006B4F8E"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0AF78AC3" w14:textId="54F3751B" w:rsidR="001448BC" w:rsidRDefault="00A51665" w:rsidP="00EB37BD">
      <w:r>
        <w:t>Výpočet m</w:t>
      </w:r>
      <w:r w:rsidR="001448BC">
        <w:t>eziroční</w:t>
      </w:r>
      <w:r>
        <w:t>ho</w:t>
      </w:r>
      <w:r w:rsidR="001448BC">
        <w:t xml:space="preserve"> rozdíl</w:t>
      </w:r>
      <w:r>
        <w:t>u</w:t>
      </w:r>
      <w:r w:rsidR="001448BC">
        <w:t xml:space="preserve"> Výchozí ceny</w:t>
      </w:r>
      <w:r>
        <w:t xml:space="preserve"> ověří, zda jsou </w:t>
      </w:r>
      <w:r w:rsidR="00EB37BD">
        <w:t xml:space="preserve">změny </w:t>
      </w:r>
      <w:r>
        <w:t>hodnot</w:t>
      </w:r>
      <w:r w:rsidR="00EB37BD">
        <w:t xml:space="preserve"> Výchozí ceny</w:t>
      </w:r>
      <w:r>
        <w:t xml:space="preserve"> v</w:t>
      </w:r>
      <w:r w:rsidR="00EB37BD">
        <w:t> </w:t>
      </w:r>
      <w:r>
        <w:t>jednotlivých</w:t>
      </w:r>
      <w:r w:rsidR="00EB37BD">
        <w:t xml:space="preserve"> obdobích </w:t>
      </w:r>
      <w:r w:rsidR="00DC761A">
        <w:t>J</w:t>
      </w:r>
      <w:r w:rsidR="00EB37BD">
        <w:t>ízdního řádu</w:t>
      </w:r>
      <w:r w:rsidR="00DC761A">
        <w:t xml:space="preserve"> v souladu s omezením stanoveným Objednatelem pomocí koeficientu </w:t>
      </w:r>
      <w:r w:rsidR="00963234" w:rsidRPr="00A66CA5">
        <w:rPr>
          <w:i/>
        </w:rPr>
        <w:t>R</w:t>
      </w:r>
      <w:r w:rsidR="00963234" w:rsidRPr="004727AA">
        <w:t>.</w:t>
      </w:r>
    </w:p>
    <w:p w14:paraId="16179750" w14:textId="1178412B" w:rsidR="001448BC" w:rsidRDefault="00963234" w:rsidP="00963234">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m:t>
        </m:r>
        <m:r>
          <w:rPr>
            <w:rFonts w:ascii="Cambria Math"/>
          </w:rPr>
          <m:t>-</m:t>
        </m:r>
        <m:r>
          <w:rPr>
            <w:rFonts w:ascii="Cambria Math"/>
          </w:rPr>
          <m:t>R)</m:t>
        </m:r>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j+1</m:t>
            </m:r>
          </m:sub>
        </m:sSub>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(1+R)</m:t>
        </m:r>
      </m:oMath>
      <w:r w:rsidR="001448BC">
        <w:t xml:space="preserve">  </w:t>
      </w:r>
    </w:p>
    <w:p w14:paraId="11EE9A2A" w14:textId="32685EB1" w:rsidR="00222113" w:rsidRDefault="00AD3E64" w:rsidP="00AD3E64">
      <m:oMath>
        <m:r>
          <w:rPr>
            <w:rFonts w:ascii="Cambria Math"/>
          </w:rPr>
          <m:t>R</m:t>
        </m:r>
      </m:oMath>
      <w:r w:rsidR="00222113">
        <w:tab/>
      </w:r>
      <w:r w:rsidR="00222113">
        <w:tab/>
        <w:t xml:space="preserve">Koeficient meziročního rozdílu </w:t>
      </w:r>
      <w:r>
        <w:t>Výchozí ceny</w:t>
      </w:r>
      <w:r w:rsidR="00222113">
        <w:t xml:space="preserve"> </w:t>
      </w:r>
    </w:p>
    <w:p w14:paraId="73303349" w14:textId="77777777" w:rsidR="005A272E" w:rsidRPr="004727AA" w:rsidRDefault="005A272E" w:rsidP="005A272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období Jízdního řádu </w:t>
      </w:r>
      <w:r w:rsidRPr="004727AA">
        <w:rPr>
          <w:i/>
        </w:rPr>
        <w:t>j</w:t>
      </w:r>
    </w:p>
    <w:p w14:paraId="650E4AFE" w14:textId="3D7EA554" w:rsidR="00222113" w:rsidRPr="004727AA" w:rsidRDefault="00AD201B" w:rsidP="0056429E">
      <w:pPr>
        <w:ind w:left="1410" w:hanging="1410"/>
      </w:pPr>
      <m:oMath>
        <m:r>
          <w:rPr>
            <w:rFonts w:ascii="Cambria Math"/>
          </w:rPr>
          <m:t>C</m:t>
        </m:r>
        <m:sSub>
          <m:sSubPr>
            <m:ctrlPr>
              <w:rPr>
                <w:rFonts w:ascii="Cambria Math" w:hAnsi="Cambria Math"/>
                <w:i/>
              </w:rPr>
            </m:ctrlPr>
          </m:sSubPr>
          <m:e>
            <m:r>
              <w:rPr>
                <w:rFonts w:ascii="Cambria Math"/>
              </w:rPr>
              <m:t>V</m:t>
            </m:r>
          </m:e>
          <m:sub>
            <m:r>
              <w:rPr>
                <w:rFonts w:ascii="Cambria Math"/>
              </w:rPr>
              <m:t>j+1</m:t>
            </m:r>
          </m:sub>
        </m:sSub>
      </m:oMath>
      <w:r w:rsidR="00222113" w:rsidRPr="004727AA">
        <w:tab/>
      </w:r>
      <w:r w:rsidR="00FA2CFD">
        <w:t>Výchozí cena</w:t>
      </w:r>
      <w:r w:rsidR="00222113" w:rsidRPr="004727AA">
        <w:t xml:space="preserve"> pro </w:t>
      </w:r>
      <w:r w:rsidR="00222113">
        <w:t xml:space="preserve">následující </w:t>
      </w:r>
      <w:r w:rsidR="00222113" w:rsidRPr="004727AA">
        <w:t xml:space="preserve">období Jízdního řádu </w:t>
      </w:r>
      <w:r w:rsidR="00222113" w:rsidRPr="004727AA">
        <w:rPr>
          <w:i/>
        </w:rPr>
        <w:t>j</w:t>
      </w:r>
      <w:r w:rsidR="00222113">
        <w:rPr>
          <w:i/>
        </w:rPr>
        <w:t>+1</w:t>
      </w:r>
    </w:p>
    <w:p w14:paraId="32AD47BD" w14:textId="341C572C" w:rsidR="002B0316" w:rsidRPr="004727AA" w:rsidRDefault="002B0316" w:rsidP="002B0316">
      <w:pPr>
        <w:pStyle w:val="Nadpis3"/>
      </w:pPr>
      <w:r w:rsidRPr="004727AA">
        <w:t xml:space="preserve">Výchozí jednotková </w:t>
      </w:r>
      <w:r w:rsidR="00900A27">
        <w:t>cena</w:t>
      </w:r>
    </w:p>
    <w:p w14:paraId="3CA5E238" w14:textId="71831863" w:rsidR="002B0316" w:rsidRPr="00AD201B"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V</m:t>
                  </m:r>
                </m:e>
                <m:sub>
                  <m:r>
                    <w:rPr>
                      <w:rFonts w:ascii="Cambria Math"/>
                    </w:rPr>
                    <m:t>j</m:t>
                  </m:r>
                </m:sub>
              </m:sSub>
            </m:num>
            <m:den>
              <m:r>
                <w:rPr>
                  <w:rFonts w:ascii="Cambria Math"/>
                </w:rPr>
                <m:t>DV</m:t>
              </m:r>
            </m:den>
          </m:f>
        </m:oMath>
      </m:oMathPara>
    </w:p>
    <w:p w14:paraId="42E45FE7" w14:textId="77777777" w:rsidR="002B0316" w:rsidRPr="004727AA" w:rsidRDefault="002B0316" w:rsidP="002B0316">
      <w:r w:rsidRPr="004727AA">
        <w:t>kde:</w:t>
      </w:r>
    </w:p>
    <w:p w14:paraId="4E3FE76D" w14:textId="393E0EA2" w:rsidR="002B0316" w:rsidRPr="004727AA" w:rsidRDefault="0056429E" w:rsidP="0056429E">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jednotková </w:t>
      </w:r>
      <w:r w:rsidR="00900A27">
        <w:t>cena</w:t>
      </w:r>
      <w:r w:rsidR="00900A27" w:rsidRPr="004727AA">
        <w:t xml:space="preserve"> </w:t>
      </w:r>
      <w:r w:rsidR="002B0316" w:rsidRPr="004727AA">
        <w:t>pro období Jízdního řádu j</w:t>
      </w:r>
    </w:p>
    <w:p w14:paraId="049E1785" w14:textId="02953FA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FF8F167" w14:textId="060756F4" w:rsidR="002B0316" w:rsidRPr="004727AA" w:rsidRDefault="0056429E" w:rsidP="0056429E">
      <m:oMath>
        <m:r>
          <w:rPr>
            <w:rFonts w:ascii="Cambria Math"/>
          </w:rPr>
          <m:t>DV</m:t>
        </m:r>
      </m:oMath>
      <w:r w:rsidR="002B0316" w:rsidRPr="004727AA">
        <w:tab/>
      </w:r>
      <w:r w:rsidR="002B0316" w:rsidRPr="004727AA">
        <w:tab/>
        <w:t>Výchozí dopravní výkon</w:t>
      </w:r>
    </w:p>
    <w:p w14:paraId="7B9B07E0" w14:textId="0B2F245C" w:rsidR="002B0316" w:rsidRPr="004727AA" w:rsidRDefault="002B0316" w:rsidP="002B0316">
      <w:pPr>
        <w:pStyle w:val="Nadpis3"/>
      </w:pPr>
      <w:r w:rsidRPr="004727AA">
        <w:t xml:space="preserve">Výchozí jednotková </w:t>
      </w:r>
      <w:r w:rsidR="00900A27">
        <w:t>cena</w:t>
      </w:r>
      <w:r w:rsidR="00900A27" w:rsidRPr="004727AA">
        <w:t xml:space="preserve"> </w:t>
      </w:r>
      <w:r w:rsidRPr="004727AA">
        <w:t xml:space="preserve">na </w:t>
      </w:r>
      <w:r w:rsidR="00944A06">
        <w:t>V</w:t>
      </w:r>
      <w:r w:rsidR="00944A06" w:rsidRPr="004727AA">
        <w:t>ýkon</w:t>
      </w:r>
    </w:p>
    <w:p w14:paraId="058A24C0" w14:textId="119EEEA1" w:rsidR="002B0316" w:rsidRPr="008E4154"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1FB07D58" w14:textId="77777777" w:rsidR="002B0316" w:rsidRPr="004727AA" w:rsidRDefault="002B0316" w:rsidP="002B0316">
      <w:r w:rsidRPr="004727AA">
        <w:t>kde:</w:t>
      </w:r>
    </w:p>
    <w:p w14:paraId="50C55729" w14:textId="03EC528F" w:rsidR="002B0316"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oMath>
      <w:r w:rsidR="002B0316" w:rsidRPr="004727AA">
        <w:tab/>
        <w:t xml:space="preserve">Výchozí jednotková </w:t>
      </w:r>
      <w:r w:rsidR="00900A27">
        <w:t>cena</w:t>
      </w:r>
      <w:r w:rsidR="00900A27" w:rsidRPr="004727AA">
        <w:t xml:space="preserve"> </w:t>
      </w:r>
      <w:r w:rsidR="002B0316" w:rsidRPr="004727AA">
        <w:t xml:space="preserve">na </w:t>
      </w:r>
      <w:r w:rsidR="00944A06">
        <w:t>V</w:t>
      </w:r>
      <w:r w:rsidR="002B0316" w:rsidRPr="004727AA">
        <w:t>ýkon pro období Jízdního řádu j</w:t>
      </w:r>
    </w:p>
    <w:p w14:paraId="3DAD9098" w14:textId="59238EBC"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690E2BF" w14:textId="4B416183" w:rsidR="002B0316"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3F5796D3" w14:textId="10706EDA" w:rsidR="002B0316" w:rsidRPr="004727AA" w:rsidRDefault="0056429E" w:rsidP="0056429E">
      <m:oMath>
        <m:r>
          <w:rPr>
            <w:rFonts w:ascii="Cambria Math"/>
          </w:rPr>
          <m:t>DV</m:t>
        </m:r>
      </m:oMath>
      <w:r w:rsidR="002B0316" w:rsidRPr="004727AA">
        <w:tab/>
      </w:r>
      <w:r w:rsidR="002B0316" w:rsidRPr="004727AA">
        <w:tab/>
        <w:t>Výchozí dopravní výkon</w:t>
      </w:r>
    </w:p>
    <w:p w14:paraId="0693CE4B" w14:textId="7903BF6C" w:rsidR="005662B1" w:rsidRPr="004727AA" w:rsidRDefault="005662B1" w:rsidP="005662B1">
      <w:pPr>
        <w:pStyle w:val="Nadpis2"/>
      </w:pPr>
      <w:r>
        <w:t>Zaokrouhlený</w:t>
      </w:r>
      <w:r w:rsidRPr="004727AA">
        <w:t xml:space="preserve"> Výchozí finanční model</w:t>
      </w:r>
    </w:p>
    <w:p w14:paraId="6F5DB509" w14:textId="1F96D40E" w:rsidR="005662B1" w:rsidRDefault="005662B1" w:rsidP="005662B1">
      <w:r w:rsidRPr="004727AA">
        <w:t xml:space="preserve">Označení listu: </w:t>
      </w:r>
      <w:r w:rsidR="00072896">
        <w:tab/>
      </w:r>
      <w:r w:rsidRPr="004727AA">
        <w:t xml:space="preserve">MV </w:t>
      </w:r>
      <w:r>
        <w:t>Zaokrouhlený</w:t>
      </w:r>
    </w:p>
    <w:p w14:paraId="7BEC80DD" w14:textId="190E97C2" w:rsidR="005662B1" w:rsidRDefault="005662B1" w:rsidP="005662B1">
      <w:del w:id="79" w:author="Richard Volín" w:date="2020-06-26T15:03:00Z">
        <w:r>
          <w:delText xml:space="preserve">Na tomto listu jsou hodnoty Cenotvorných položek a přiřazení Cenotvorných položek zaokrouhleny dle požadavků v kapitole </w:delText>
        </w:r>
        <w:r>
          <w:fldChar w:fldCharType="begin"/>
        </w:r>
        <w:r>
          <w:delInstrText xml:space="preserve"> REF _Ref513114101 \r \h </w:delInstrText>
        </w:r>
        <w:r>
          <w:fldChar w:fldCharType="separate"/>
        </w:r>
        <w:r w:rsidR="00380271">
          <w:delText>2.1</w:delText>
        </w:r>
        <w:r>
          <w:fldChar w:fldCharType="end"/>
        </w:r>
        <w:r>
          <w:delText xml:space="preserve">. </w:delText>
        </w:r>
      </w:del>
      <w:r>
        <w:t xml:space="preserve">List má </w:t>
      </w:r>
      <w:r w:rsidR="000743BF">
        <w:t xml:space="preserve">jen </w:t>
      </w:r>
      <w:r>
        <w:t xml:space="preserve">kontrolní funkci, aby do všech výpočtů Finančního modelu skutečně vstupovaly </w:t>
      </w:r>
      <w:r w:rsidR="00B64F34">
        <w:t xml:space="preserve">Dopravcem </w:t>
      </w:r>
      <w:r>
        <w:t>zaokrouhlené hodnoty</w:t>
      </w:r>
      <w:r w:rsidR="00EC4DA6">
        <w:t>,</w:t>
      </w:r>
      <w:r w:rsidR="000743BF">
        <w:t xml:space="preserve"> jak je požadováno v kapitole </w:t>
      </w:r>
      <w:r w:rsidR="000743BF">
        <w:fldChar w:fldCharType="begin"/>
      </w:r>
      <w:r w:rsidR="000743BF">
        <w:instrText xml:space="preserve"> REF _Ref513114101 \r \h </w:instrText>
      </w:r>
      <w:r w:rsidR="000743BF">
        <w:fldChar w:fldCharType="separate"/>
      </w:r>
      <w:r w:rsidR="00380271">
        <w:t>2.1</w:t>
      </w:r>
      <w:r w:rsidR="000743BF">
        <w:fldChar w:fldCharType="end"/>
      </w:r>
      <w:del w:id="80" w:author="Richard Volín" w:date="2020-06-26T15:03:00Z">
        <w:r w:rsidR="000743BF">
          <w:delText>.</w:delText>
        </w:r>
        <w:r w:rsidR="00900A27">
          <w:delText>, tj.</w:delText>
        </w:r>
        <w:r>
          <w:delText xml:space="preserve"> Cenotvorné položky zaokrouhlené na tisíce a přiřazení Cenotvorných položek na celá procenta.</w:delText>
        </w:r>
      </w:del>
      <w:ins w:id="81" w:author="Richard Volín" w:date="2020-06-26T15:03:00Z">
        <w:r>
          <w:t>.</w:t>
        </w:r>
      </w:ins>
    </w:p>
    <w:p w14:paraId="052C0117" w14:textId="4681C843" w:rsidR="00EE198E" w:rsidRPr="004727AA" w:rsidRDefault="00EE198E" w:rsidP="002B0316">
      <w:pPr>
        <w:pStyle w:val="Nadpis2"/>
      </w:pPr>
      <w:r w:rsidRPr="004727AA">
        <w:lastRenderedPageBreak/>
        <w:t>Upravený Výchozí finanční model</w:t>
      </w:r>
    </w:p>
    <w:p w14:paraId="58752AEE" w14:textId="4CCDD252" w:rsidR="00D06B66" w:rsidRDefault="00D06B66" w:rsidP="00D06B66">
      <w:r w:rsidRPr="004727AA">
        <w:t>Označení listu: MV Upravený</w:t>
      </w:r>
    </w:p>
    <w:p w14:paraId="6820E88B" w14:textId="5A3D87BF" w:rsidR="00280119" w:rsidRPr="004727AA" w:rsidRDefault="00280119" w:rsidP="00280119">
      <w:r w:rsidRPr="004727AA">
        <w:t>Účelem</w:t>
      </w:r>
      <w:r w:rsidRPr="004727AA">
        <w:tab/>
        <w:t>upraveného Výchozího finančního modelu je otestovat Výchozí finanční model ve vztahu k možnému navýšení Výchozího dopravního výkonu</w:t>
      </w:r>
      <w:r w:rsidR="009D5E4C">
        <w:t xml:space="preserve"> v rámci procesu nabídkového řízení</w:t>
      </w:r>
      <w:r w:rsidRPr="004727AA">
        <w:t>.</w:t>
      </w:r>
    </w:p>
    <w:p w14:paraId="66F9CC34" w14:textId="01BD1F90" w:rsidR="00D06B66" w:rsidRPr="004727AA" w:rsidRDefault="00280119" w:rsidP="00D06B66">
      <w:r w:rsidRPr="004727AA">
        <w:t>Podle upraveného</w:t>
      </w:r>
      <w:r w:rsidR="00D06B66" w:rsidRPr="004727AA">
        <w:t xml:space="preserve"> Výchozího dopravního výkonu [tis.vlkm]</w:t>
      </w:r>
      <w:r w:rsidRPr="004727AA">
        <w:t xml:space="preserve"> </w:t>
      </w:r>
      <w:r w:rsidR="00D06B66" w:rsidRPr="004727AA">
        <w:t xml:space="preserve">se vypočte Výchozí </w:t>
      </w:r>
      <w:r w:rsidR="00900A27">
        <w:t>cena</w:t>
      </w:r>
      <w:r w:rsidR="00900A27" w:rsidRPr="004727AA">
        <w:t xml:space="preserve"> </w:t>
      </w:r>
      <w:r w:rsidR="00D06B66" w:rsidRPr="004727AA">
        <w:t>po úpravě [</w:t>
      </w:r>
      <w:r w:rsidR="00C6203F">
        <w:t>tis.</w:t>
      </w:r>
      <w:r w:rsidR="00D06B66" w:rsidRPr="004727AA">
        <w:t xml:space="preserve">Kč] jako </w:t>
      </w:r>
      <w:r w:rsidR="00C6203F">
        <w:t>jeden ze vstupů pro výpočet</w:t>
      </w:r>
      <w:r w:rsidR="00D06B66" w:rsidRPr="004727AA">
        <w:t xml:space="preserve"> Nabídkové ceny. Údaj upraveného Výchozího dopravního výkonu zadává </w:t>
      </w:r>
      <w:r w:rsidRPr="004727AA">
        <w:t>O</w:t>
      </w:r>
      <w:r w:rsidR="00D06B66" w:rsidRPr="004727AA">
        <w:t>bjednatel</w:t>
      </w:r>
      <w:r w:rsidR="00F91A3F">
        <w:t xml:space="preserve"> jako 1,2 násobek </w:t>
      </w:r>
      <w:r w:rsidR="00711A7D" w:rsidRPr="004727AA">
        <w:t>Výchozího dopravního výkonu</w:t>
      </w:r>
      <w:r w:rsidRPr="004727AA">
        <w:t>.</w:t>
      </w:r>
      <w:r w:rsidR="00D06B66" w:rsidRPr="004727AA">
        <w:t xml:space="preserve"> </w:t>
      </w:r>
    </w:p>
    <w:p w14:paraId="693AECBF" w14:textId="54715309" w:rsidR="002B0316" w:rsidRPr="004727AA" w:rsidRDefault="002B0316" w:rsidP="002B0316">
      <w:pPr>
        <w:pStyle w:val="Nadpis3"/>
      </w:pPr>
      <w:r w:rsidRPr="004727AA">
        <w:t xml:space="preserve">Výchozí </w:t>
      </w:r>
      <w:r w:rsidR="00900A27">
        <w:t>cena</w:t>
      </w:r>
      <w:r w:rsidR="00900A27" w:rsidRPr="004727AA">
        <w:t xml:space="preserve"> </w:t>
      </w:r>
      <w:r w:rsidRPr="004727AA">
        <w:t>po úpravě</w:t>
      </w:r>
    </w:p>
    <w:p w14:paraId="1499523A" w14:textId="21FC6CF7" w:rsidR="002B0316" w:rsidRPr="004F24DA"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8F431B1" w14:textId="77777777" w:rsidR="002B0316" w:rsidRPr="004727AA" w:rsidRDefault="002B0316" w:rsidP="002B0316">
      <w:r w:rsidRPr="004727AA">
        <w:t>kde:</w:t>
      </w:r>
    </w:p>
    <w:p w14:paraId="2B233D1A" w14:textId="104619EC" w:rsidR="002B0316"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2B0316" w:rsidRPr="004727AA">
        <w:tab/>
        <w:t xml:space="preserve">Výchozí </w:t>
      </w:r>
      <w:r w:rsidR="00900A27">
        <w:t>cena</w:t>
      </w:r>
      <w:r w:rsidR="00900A27" w:rsidRPr="004727AA">
        <w:t xml:space="preserve"> </w:t>
      </w:r>
      <w:r w:rsidR="002B0316" w:rsidRPr="004727AA">
        <w:t>po úpravě pro období Jízdního řádu j</w:t>
      </w:r>
    </w:p>
    <w:p w14:paraId="01EBD435" w14:textId="34686A0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F38ACDA" w14:textId="1D3896FB" w:rsidR="002B0316"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4C4BF87F" w14:textId="5C1EFAD8" w:rsidR="002B0316"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1988EDB1" w14:textId="2956A9DE" w:rsidR="002B0316" w:rsidRPr="004727AA" w:rsidRDefault="006B4F8E"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601D556F" w14:textId="671D796E" w:rsidR="00EE198E" w:rsidRPr="004727AA" w:rsidRDefault="00EE198E" w:rsidP="00936F4A">
      <w:pPr>
        <w:pStyle w:val="Nadpis2"/>
      </w:pPr>
      <w:r w:rsidRPr="004727AA">
        <w:t>Přepočet Výchozího finančního modelu</w:t>
      </w:r>
    </w:p>
    <w:p w14:paraId="0DA7477C" w14:textId="5273E368" w:rsidR="00EE198E" w:rsidRPr="004727AA" w:rsidRDefault="00280119" w:rsidP="00EE198E">
      <w:r w:rsidRPr="004727AA">
        <w:t>Označení listu: Přepočet</w:t>
      </w:r>
    </w:p>
    <w:p w14:paraId="37884F82" w14:textId="66F5124A" w:rsidR="00280119" w:rsidRPr="004727AA" w:rsidRDefault="00F23FAB" w:rsidP="00EE198E">
      <w:r>
        <w:t xml:space="preserve">Přepočet slouží výhradně jako jeden </w:t>
      </w:r>
      <w:r w:rsidRPr="00F5757D">
        <w:t>ze vstupů pro výpočet Nabídkové ceny</w:t>
      </w:r>
      <w:r>
        <w:t xml:space="preserve"> a nemá vliv na výpočet Kompenzace. </w:t>
      </w:r>
      <w:r w:rsidR="00565F53" w:rsidRPr="004727AA">
        <w:t>V kroku před</w:t>
      </w:r>
      <w:r w:rsidR="00280119" w:rsidRPr="004727AA">
        <w:t xml:space="preserve"> zjištění</w:t>
      </w:r>
      <w:r w:rsidR="00565F53" w:rsidRPr="004727AA">
        <w:t>m</w:t>
      </w:r>
      <w:r w:rsidR="00280119" w:rsidRPr="004727AA">
        <w:t xml:space="preserve"> Výchozí </w:t>
      </w:r>
      <w:r w:rsidR="00900A27">
        <w:t>ceny</w:t>
      </w:r>
      <w:r w:rsidR="00900A27" w:rsidRPr="004727AA">
        <w:t xml:space="preserve"> </w:t>
      </w:r>
      <w:r w:rsidR="00280119" w:rsidRPr="004727AA">
        <w:t>po přepočtu [</w:t>
      </w:r>
      <w:r w:rsidR="00C6203F">
        <w:t>tis.</w:t>
      </w:r>
      <w:r w:rsidR="00280119" w:rsidRPr="004727AA">
        <w:t>Kč] je vytvořena tabulka přepočtových koeficientů, kterými Objednatel znásobí vybrané Cenotvorné položky z Výchozího finančního modelu</w:t>
      </w:r>
      <w:r w:rsidR="0005425A">
        <w:t>.</w:t>
      </w:r>
      <w:r w:rsidRPr="00F23FAB">
        <w:t xml:space="preserve"> </w:t>
      </w:r>
      <w:r>
        <w:t>Přepočtové koeficienty určuje Objednatel.</w:t>
      </w:r>
    </w:p>
    <w:p w14:paraId="0BEB28C9" w14:textId="794A74CD" w:rsidR="00EE198E" w:rsidRPr="004727AA" w:rsidRDefault="00EE198E" w:rsidP="00936F4A">
      <w:pPr>
        <w:pStyle w:val="Nadpis2"/>
      </w:pPr>
      <w:r w:rsidRPr="004727AA">
        <w:t>Přepočtený Výchozí finanční model</w:t>
      </w:r>
    </w:p>
    <w:p w14:paraId="33FC8CA6" w14:textId="01A373DC" w:rsidR="00565F53" w:rsidRDefault="00565F53" w:rsidP="00280119">
      <w:r w:rsidRPr="004727AA">
        <w:t xml:space="preserve">Označení listu: </w:t>
      </w:r>
      <w:r w:rsidR="00072896">
        <w:tab/>
      </w:r>
      <w:r w:rsidRPr="004727AA">
        <w:t>MV Přepočten</w:t>
      </w:r>
      <w:r w:rsidR="00C65B27">
        <w:t>ý</w:t>
      </w:r>
    </w:p>
    <w:p w14:paraId="6505C1A5" w14:textId="60851FAA" w:rsidR="00280119" w:rsidRPr="004727AA" w:rsidRDefault="00F23FAB" w:rsidP="00280119">
      <w:r>
        <w:t>P</w:t>
      </w:r>
      <w:r w:rsidRPr="00F5757D">
        <w:t>řepoč</w:t>
      </w:r>
      <w:r>
        <w:t>e</w:t>
      </w:r>
      <w:r w:rsidRPr="00F5757D">
        <w:t xml:space="preserve">t </w:t>
      </w:r>
      <w:r>
        <w:t>Výchozího finančního modelu je proveden s</w:t>
      </w:r>
      <w:r w:rsidRPr="00F5757D">
        <w:t xml:space="preserve"> cílem zohlednění rozdílu mezi </w:t>
      </w:r>
      <w:r>
        <w:t xml:space="preserve">Cenotvornými </w:t>
      </w:r>
      <w:r w:rsidRPr="00F5757D">
        <w:t>položkami, které jsou následně během trvání Smlouvy indexovány cenovým indexem a položkami, které takto indexované nejsou.</w:t>
      </w:r>
      <w:r>
        <w:t xml:space="preserve"> </w:t>
      </w:r>
      <w:r w:rsidR="00E00547">
        <w:t xml:space="preserve"> </w:t>
      </w:r>
    </w:p>
    <w:p w14:paraId="48E8B20F" w14:textId="0428FA7F" w:rsidR="00565F53" w:rsidRPr="004727AA" w:rsidRDefault="00565F53" w:rsidP="00565F53">
      <w:r w:rsidRPr="004727AA">
        <w:t xml:space="preserve">Podle přepočteného Výchozího finančního modelu se vypočte Výchozí </w:t>
      </w:r>
      <w:r w:rsidR="00900A27">
        <w:t>cena</w:t>
      </w:r>
      <w:r w:rsidR="00900A27" w:rsidRPr="004727AA">
        <w:t xml:space="preserve"> </w:t>
      </w:r>
      <w:r w:rsidRPr="004727AA">
        <w:t>po přepočtu [</w:t>
      </w:r>
      <w:r w:rsidR="00477849">
        <w:t>tis.</w:t>
      </w:r>
      <w:r w:rsidRPr="004727AA">
        <w:t>Kč] jako jed</w:t>
      </w:r>
      <w:r w:rsidR="003272B1">
        <w:t xml:space="preserve">en </w:t>
      </w:r>
      <w:r w:rsidRPr="004727AA">
        <w:t xml:space="preserve">ze </w:t>
      </w:r>
      <w:r w:rsidR="003272B1">
        <w:t>vstupů pro výpočet</w:t>
      </w:r>
      <w:r w:rsidR="003272B1" w:rsidRPr="004727AA">
        <w:t xml:space="preserve"> </w:t>
      </w:r>
      <w:r w:rsidRPr="004727AA">
        <w:t xml:space="preserve">Nabídkové ceny. </w:t>
      </w:r>
    </w:p>
    <w:p w14:paraId="06CE4599" w14:textId="331E7C74" w:rsidR="00936F4A" w:rsidRPr="004727AA" w:rsidRDefault="00936F4A" w:rsidP="00936F4A">
      <w:pPr>
        <w:pStyle w:val="Nadpis3"/>
      </w:pPr>
      <w:r w:rsidRPr="004727AA">
        <w:lastRenderedPageBreak/>
        <w:t xml:space="preserve">Výchozí </w:t>
      </w:r>
      <w:r w:rsidR="00900A27">
        <w:t>cena</w:t>
      </w:r>
      <w:r w:rsidR="00900A27" w:rsidRPr="004727AA">
        <w:t xml:space="preserve"> </w:t>
      </w:r>
      <w:r w:rsidRPr="004727AA">
        <w:t>po přepočtu</w:t>
      </w:r>
    </w:p>
    <w:p w14:paraId="3250AD90" w14:textId="77074564" w:rsidR="00936F4A" w:rsidRPr="00D552CB"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
                    <m:sSubPr>
                      <m:ctrlPr>
                        <w:rPr>
                          <w:rFonts w:ascii="Cambria Math" w:hAnsi="Cambria Math"/>
                          <w:i/>
                        </w:rPr>
                      </m:ctrlPr>
                    </m:sSubPr>
                    <m:e>
                      <m:r>
                        <w:rPr>
                          <w:rFonts w:ascii="Cambria Math"/>
                        </w:rPr>
                        <m:t>Y</m:t>
                      </m:r>
                    </m:e>
                    <m:sub>
                      <m:r>
                        <w:rPr>
                          <w:rFonts w:ascii="Cambria Math"/>
                        </w:rPr>
                        <m:t>i,j</m:t>
                      </m:r>
                    </m:sub>
                  </m:sSub>
                </m:e>
              </m:d>
            </m:e>
          </m:nary>
        </m:oMath>
      </m:oMathPara>
    </w:p>
    <w:p w14:paraId="5C1F42E1" w14:textId="04FB55B2" w:rsidR="00936F4A" w:rsidRPr="004727AA" w:rsidRDefault="00936F4A" w:rsidP="00936F4A">
      <w:r w:rsidRPr="004727AA">
        <w:t>kde:</w:t>
      </w:r>
    </w:p>
    <w:p w14:paraId="36559C36" w14:textId="6587C67E" w:rsidR="00936F4A"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936F4A" w:rsidRPr="004727AA">
        <w:tab/>
        <w:t xml:space="preserve">Výchozí </w:t>
      </w:r>
      <w:r w:rsidR="00900A27">
        <w:t>cena</w:t>
      </w:r>
      <w:r w:rsidR="00900A27" w:rsidRPr="004727AA">
        <w:t xml:space="preserve"> </w:t>
      </w:r>
      <w:r w:rsidR="00936F4A" w:rsidRPr="004727AA">
        <w:t>po přepočtu pro období Jízdního řádu j</w:t>
      </w:r>
    </w:p>
    <w:p w14:paraId="0D56A1BB" w14:textId="1D269A06" w:rsidR="00936F4A"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4F873BCE" w14:textId="3E9A4555" w:rsidR="00936F4A" w:rsidRPr="001D1274" w:rsidRDefault="006B4F8E" w:rsidP="0056429E">
      <w:pPr>
        <w:ind w:left="1418" w:hanging="1418"/>
      </w:pPr>
      <m:oMath>
        <m:sSub>
          <m:sSubPr>
            <m:ctrlPr>
              <w:rPr>
                <w:rFonts w:ascii="Cambria Math" w:hAnsi="Cambria Math"/>
                <w:i/>
              </w:rPr>
            </m:ctrlPr>
          </m:sSubPr>
          <m:e>
            <m:r>
              <w:rPr>
                <w:rFonts w:ascii="Cambria Math"/>
              </w:rPr>
              <m:t>Y</m:t>
            </m:r>
          </m:e>
          <m:sub>
            <m:r>
              <w:rPr>
                <w:rFonts w:ascii="Cambria Math"/>
              </w:rPr>
              <m:t>i,j</m:t>
            </m:r>
          </m:sub>
        </m:sSub>
      </m:oMath>
      <w:r w:rsidR="00936F4A" w:rsidRPr="004727AA">
        <w:tab/>
        <w:t xml:space="preserve">Přepočtový koeficient Cenotvorné položky </w:t>
      </w:r>
      <w:r w:rsidR="00936F4A" w:rsidRPr="004727AA">
        <w:rPr>
          <w:i/>
        </w:rPr>
        <w:t>i</w:t>
      </w:r>
      <w:r w:rsidR="00936F4A" w:rsidRPr="004727AA">
        <w:t xml:space="preserve"> pro období Jízdního řádu </w:t>
      </w:r>
      <w:r w:rsidR="00936F4A" w:rsidRPr="004727AA">
        <w:rPr>
          <w:i/>
        </w:rPr>
        <w:t>j</w:t>
      </w:r>
      <w:r w:rsidR="001D1274">
        <w:t xml:space="preserve"> </w:t>
      </w:r>
    </w:p>
    <w:p w14:paraId="59E1E130" w14:textId="2BE6363F" w:rsidR="00EE198E" w:rsidRPr="004727AA" w:rsidRDefault="008852F3" w:rsidP="00936F4A">
      <w:pPr>
        <w:pStyle w:val="Nadpis2"/>
      </w:pPr>
      <w:r w:rsidRPr="004727AA">
        <w:t>Výpočet n</w:t>
      </w:r>
      <w:r w:rsidR="00087BAE" w:rsidRPr="004727AA">
        <w:t>abídkov</w:t>
      </w:r>
      <w:r w:rsidRPr="004727AA">
        <w:t>é ceny</w:t>
      </w:r>
    </w:p>
    <w:p w14:paraId="240FB48A" w14:textId="27B965E2" w:rsidR="00EE198E" w:rsidRPr="004727AA" w:rsidRDefault="00087BAE" w:rsidP="00EE198E">
      <w:r w:rsidRPr="004727AA">
        <w:t>Označení listu: Nabídková cena</w:t>
      </w:r>
    </w:p>
    <w:p w14:paraId="0E8651B7" w14:textId="24AD2FCB" w:rsidR="00087BAE" w:rsidRPr="004727AA" w:rsidRDefault="00087BAE" w:rsidP="00EE198E">
      <w:r w:rsidRPr="004727AA">
        <w:t xml:space="preserve">Do výpočtu Nabídkové ceny [Kč/vlkm] vstupují tři položky, </w:t>
      </w:r>
      <w:r w:rsidR="000B2C78" w:rsidRPr="004727AA">
        <w:t xml:space="preserve">každá z nich spočtená </w:t>
      </w:r>
      <w:r w:rsidRPr="004727AA">
        <w:t xml:space="preserve">jako průměr za celou Dobu </w:t>
      </w:r>
      <w:r w:rsidR="006D3A70" w:rsidRPr="004727AA">
        <w:t>p</w:t>
      </w:r>
      <w:r w:rsidRPr="004727AA">
        <w:t>lnění:</w:t>
      </w:r>
    </w:p>
    <w:p w14:paraId="4BBA4A7B" w14:textId="1F4CCFC9"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 xml:space="preserve">[Kč/vlkm] – Průměr </w:t>
      </w:r>
    </w:p>
    <w:p w14:paraId="44C82534" w14:textId="53743523"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 xml:space="preserve">po úpravě [Kč/vlkm] </w:t>
      </w:r>
      <w:r w:rsidR="000B2C78" w:rsidRPr="004727AA">
        <w:t>–</w:t>
      </w:r>
      <w:r w:rsidRPr="004727AA">
        <w:t xml:space="preserve"> Průměr</w:t>
      </w:r>
      <w:r w:rsidR="000B2C78" w:rsidRPr="004727AA">
        <w:t xml:space="preserve"> </w:t>
      </w:r>
    </w:p>
    <w:p w14:paraId="4952D7C7" w14:textId="3589AB7B" w:rsidR="00FA4595" w:rsidRDefault="00087BAE">
      <w:pPr>
        <w:pStyle w:val="Odstavecseseznamem"/>
        <w:numPr>
          <w:ilvl w:val="0"/>
          <w:numId w:val="13"/>
        </w:numPr>
      </w:pPr>
      <w:r w:rsidRPr="004727AA">
        <w:t xml:space="preserve">Výchozí jednotková </w:t>
      </w:r>
      <w:r w:rsidR="00900A27">
        <w:t>cena</w:t>
      </w:r>
      <w:r w:rsidR="00900A27" w:rsidRPr="004727AA">
        <w:t xml:space="preserve"> </w:t>
      </w:r>
      <w:r w:rsidRPr="004727AA">
        <w:t xml:space="preserve">po přepočtu [Kč/vlkm] </w:t>
      </w:r>
      <w:r w:rsidR="000B2C78" w:rsidRPr="004727AA">
        <w:t>–</w:t>
      </w:r>
      <w:r w:rsidRPr="004727AA">
        <w:t xml:space="preserve"> Průměr</w:t>
      </w:r>
      <w:r w:rsidR="000B2C78" w:rsidRPr="004727AA">
        <w:t xml:space="preserve"> </w:t>
      </w:r>
    </w:p>
    <w:p w14:paraId="4CE1B4B7" w14:textId="65828B6B" w:rsidR="00FA4595" w:rsidRPr="004727AA" w:rsidRDefault="00FA4595" w:rsidP="005D493E">
      <w:r w:rsidRPr="004727AA">
        <w:t xml:space="preserve">Objednatel </w:t>
      </w:r>
      <w:r w:rsidR="003272B1">
        <w:t xml:space="preserve">dále </w:t>
      </w:r>
      <w:r w:rsidRPr="004727AA">
        <w:t>na tomto listu stanoví váhy položek pro výpočet Nabídkové ceny (v buňkách C3:C5).</w:t>
      </w:r>
    </w:p>
    <w:p w14:paraId="09DE9CD6" w14:textId="0D5CA992" w:rsidR="00FA4595" w:rsidRPr="004727AA" w:rsidRDefault="00FA4595" w:rsidP="005D493E">
      <w:r w:rsidRPr="004727AA">
        <w:t xml:space="preserve">Samotná Nabídková cena [Kč/vlkm] (v buňce B6) je pak spočtena jako vážený průměr </w:t>
      </w:r>
      <w:r w:rsidR="003272B1">
        <w:t xml:space="preserve">třech výše uvedených </w:t>
      </w:r>
      <w:r w:rsidRPr="004727AA">
        <w:t>položek pro výpočet Nabídkové ceny.</w:t>
      </w:r>
    </w:p>
    <w:p w14:paraId="6DF94C3C" w14:textId="2606FC2E" w:rsidR="00377965" w:rsidRPr="004727AA" w:rsidRDefault="00377965" w:rsidP="005D493E">
      <w:pPr>
        <w:pStyle w:val="Nadpis3"/>
      </w:pPr>
      <w:r w:rsidRPr="004727AA">
        <w:t xml:space="preserve">Výchozí jednotková </w:t>
      </w:r>
      <w:r>
        <w:t>cena</w:t>
      </w:r>
      <w:r w:rsidRPr="004727AA">
        <w:t xml:space="preserve"> – Průměr </w:t>
      </w:r>
    </w:p>
    <w:p w14:paraId="54F13803" w14:textId="3F0B8637" w:rsidR="00377965" w:rsidRPr="008131AC" w:rsidRDefault="0056429E" w:rsidP="0056429E">
      <m:oMathPara>
        <m:oMathParaPr>
          <m:jc m:val="left"/>
        </m:oMathParaPr>
        <m:oMath>
          <m:r>
            <w:rPr>
              <w:rFonts w:ascii="Cambria Math"/>
            </w:rPr>
            <m:t>JCV=</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C</m:t>
                      </m:r>
                      <m:sSub>
                        <m:sSubPr>
                          <m:ctrlPr>
                            <w:rPr>
                              <w:rFonts w:ascii="Cambria Math" w:hAnsi="Cambria Math"/>
                              <w:i/>
                            </w:rPr>
                          </m:ctrlPr>
                        </m:sSubPr>
                        <m:e>
                          <m:r>
                            <w:rPr>
                              <w:rFonts w:ascii="Cambria Math"/>
                            </w:rPr>
                            <m:t>V</m:t>
                          </m:r>
                        </m:e>
                        <m:sub>
                          <m:r>
                            <w:rPr>
                              <w:rFonts w:ascii="Cambria Math"/>
                            </w:rPr>
                            <m:t>j</m:t>
                          </m:r>
                        </m:sub>
                      </m:sSub>
                    </m:e>
                  </m:d>
                </m:e>
              </m:nary>
            </m:num>
            <m:den>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5F15E49D" w14:textId="3212215D" w:rsidR="00FA4595" w:rsidRDefault="00FA4595" w:rsidP="000B2C78">
      <w:r>
        <w:t>kde:</w:t>
      </w:r>
    </w:p>
    <w:p w14:paraId="06E8CD97" w14:textId="3E8FE518" w:rsidR="00FA4595" w:rsidRDefault="0056429E" w:rsidP="0056429E">
      <m:oMath>
        <m:r>
          <w:rPr>
            <w:rFonts w:ascii="Cambria Math"/>
          </w:rPr>
          <m:t>JC</m:t>
        </m:r>
        <m:sSub>
          <m:sSubPr>
            <m:ctrlPr>
              <w:rPr>
                <w:rFonts w:ascii="Cambria Math" w:hAnsi="Cambria Math"/>
                <w:i/>
              </w:rPr>
            </m:ctrlPr>
          </m:sSubPr>
          <m:e>
            <m:r>
              <w:rPr>
                <w:rFonts w:ascii="Cambria Math"/>
              </w:rPr>
              <m:t>V</m:t>
            </m:r>
          </m:e>
          <m:sub/>
        </m:sSub>
      </m:oMath>
      <w:r w:rsidR="00FA4595" w:rsidRPr="004727AA">
        <w:tab/>
      </w:r>
      <w:r w:rsidR="00FA4595" w:rsidRPr="004727AA">
        <w:tab/>
        <w:t xml:space="preserve">Výchozí jednotková </w:t>
      </w:r>
      <w:r w:rsidR="00FA4595">
        <w:t>cena</w:t>
      </w:r>
      <w:r w:rsidR="00FA4595" w:rsidRPr="004727AA">
        <w:t xml:space="preserve"> </w:t>
      </w:r>
      <w:r w:rsidR="00FA4595">
        <w:t xml:space="preserve">– Průměr </w:t>
      </w:r>
    </w:p>
    <w:p w14:paraId="5644CA61" w14:textId="11816E86" w:rsidR="00FA4595"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FA4595" w:rsidRPr="004727AA">
        <w:tab/>
      </w:r>
      <w:r w:rsidR="00FA4595" w:rsidRPr="004727AA">
        <w:tab/>
        <w:t xml:space="preserve">Výchozí </w:t>
      </w:r>
      <w:r w:rsidR="00FA4595">
        <w:t>cena</w:t>
      </w:r>
      <w:r w:rsidR="00FA4595" w:rsidRPr="004727AA">
        <w:t xml:space="preserve"> pro období Jízdního řádu j</w:t>
      </w:r>
      <w:r w:rsidR="00FA4595">
        <w:t xml:space="preserve"> </w:t>
      </w:r>
    </w:p>
    <w:p w14:paraId="282487B9" w14:textId="1710D725" w:rsidR="00642E92"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642E92" w:rsidRPr="004727AA">
        <w:tab/>
      </w:r>
      <w:r w:rsidR="00642E92" w:rsidRPr="004727AA">
        <w:tab/>
        <w:t>Výchozí dopravní výkon</w:t>
      </w:r>
      <w:r w:rsidR="00642E92">
        <w:t xml:space="preserve"> </w:t>
      </w:r>
      <w:r w:rsidR="009D3EA7" w:rsidRPr="004727AA">
        <w:t>pro období Jízdního řádu j</w:t>
      </w:r>
    </w:p>
    <w:p w14:paraId="2D451847" w14:textId="12218FD8" w:rsidR="00C6203F" w:rsidRPr="00C6203F" w:rsidRDefault="00C6203F" w:rsidP="00C6203F">
      <w:pPr>
        <w:pStyle w:val="Nadpis3"/>
      </w:pPr>
      <w:r w:rsidRPr="00C6203F">
        <w:t xml:space="preserve">Výchozí jednotková cena po úpravě – Průměr </w:t>
      </w:r>
    </w:p>
    <w:p w14:paraId="7C0B8120" w14:textId="3EA77F7A" w:rsidR="00C6203F" w:rsidRPr="00645A4A"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e>
                  </m:d>
                </m:e>
              </m:nary>
            </m:num>
            <m:den>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651DA863" w14:textId="745AB6A8" w:rsidR="001573A3" w:rsidRPr="007A6EE2" w:rsidRDefault="001573A3" w:rsidP="005D493E">
      <w:r>
        <w:t>kde:</w:t>
      </w:r>
    </w:p>
    <w:p w14:paraId="571E5340" w14:textId="19BE59BA"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1573A3">
        <w:tab/>
      </w:r>
      <w:r w:rsidR="001573A3" w:rsidRPr="001573A3">
        <w:t>Výchozí jednotková cena po úpravě – Průměr</w:t>
      </w:r>
      <w:r w:rsidR="001573A3">
        <w:t xml:space="preserve"> </w:t>
      </w:r>
    </w:p>
    <w:p w14:paraId="76B80DEC" w14:textId="7FD7BFCA" w:rsidR="001573A3" w:rsidRPr="004727AA" w:rsidRDefault="0056429E" w:rsidP="0056429E">
      <w:pPr>
        <w:ind w:left="1410" w:hanging="1410"/>
      </w:pPr>
      <m:oMath>
        <m:r>
          <w:rPr>
            <w:rFonts w:ascii="Cambria Math"/>
          </w:rPr>
          <w:lastRenderedPageBreak/>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1573A3" w:rsidRPr="004727AA">
        <w:tab/>
        <w:t xml:space="preserve">Výchozí </w:t>
      </w:r>
      <w:r w:rsidR="001573A3">
        <w:t>cena</w:t>
      </w:r>
      <w:r w:rsidR="001573A3" w:rsidRPr="004727AA">
        <w:t xml:space="preserve"> po úpravě pro období Jízdního řádu j</w:t>
      </w:r>
    </w:p>
    <w:p w14:paraId="7FC8DFA5" w14:textId="5E3C35E8"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výkon</w:t>
      </w:r>
      <w:r w:rsidR="001573A3">
        <w:t xml:space="preserve"> </w:t>
      </w:r>
      <w:r w:rsidR="005C6F6C" w:rsidRPr="004727AA">
        <w:t>pro období Jízdního řádu j</w:t>
      </w:r>
    </w:p>
    <w:p w14:paraId="3D5B8B90" w14:textId="479C78EF" w:rsidR="001573A3" w:rsidRPr="001573A3" w:rsidRDefault="001573A3" w:rsidP="001573A3">
      <w:pPr>
        <w:pStyle w:val="Nadpis3"/>
      </w:pPr>
      <w:r w:rsidRPr="001573A3">
        <w:t>Výchozí jednotková cena po přepočtu</w:t>
      </w:r>
      <w:r>
        <w:t xml:space="preserve"> </w:t>
      </w:r>
      <w:r w:rsidRPr="001573A3">
        <w:t xml:space="preserve">– Průměr </w:t>
      </w:r>
    </w:p>
    <w:p w14:paraId="1B67C729" w14:textId="0E8D1DA9" w:rsidR="001573A3" w:rsidRPr="007638F0"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e>
                  </m:d>
                </m:e>
              </m:nary>
            </m:num>
            <m:den>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77501F3F" w14:textId="77777777" w:rsidR="001573A3" w:rsidRDefault="001573A3" w:rsidP="001573A3">
      <w:r>
        <w:t>kde:</w:t>
      </w:r>
    </w:p>
    <w:p w14:paraId="57CBAC4C" w14:textId="09C82EA5"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1573A3">
        <w:tab/>
      </w:r>
      <w:r w:rsidR="001573A3" w:rsidRPr="001573A3">
        <w:t xml:space="preserve">Výchozí jednotková cena po </w:t>
      </w:r>
      <w:r w:rsidR="001573A3">
        <w:t>přepočtu</w:t>
      </w:r>
      <w:r w:rsidR="001573A3" w:rsidRPr="001573A3">
        <w:t xml:space="preserve"> – Průměr</w:t>
      </w:r>
      <w:r w:rsidR="001573A3">
        <w:t xml:space="preserve"> </w:t>
      </w:r>
    </w:p>
    <w:p w14:paraId="3B9DB58D" w14:textId="5884EDEC" w:rsidR="001573A3"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1573A3" w:rsidRPr="004727AA">
        <w:tab/>
        <w:t xml:space="preserve">Výchozí </w:t>
      </w:r>
      <w:r w:rsidR="001573A3">
        <w:t>cena</w:t>
      </w:r>
      <w:r w:rsidR="001573A3" w:rsidRPr="004727AA">
        <w:t xml:space="preserve"> po </w:t>
      </w:r>
      <w:r w:rsidR="001573A3">
        <w:t>přepočtu</w:t>
      </w:r>
      <w:r w:rsidR="001573A3" w:rsidRPr="004727AA">
        <w:t xml:space="preserve"> pro období Jízdního řádu j</w:t>
      </w:r>
    </w:p>
    <w:p w14:paraId="3F68D069" w14:textId="6C4A1157"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výkon</w:t>
      </w:r>
      <w:r w:rsidR="001573A3">
        <w:t xml:space="preserve"> </w:t>
      </w:r>
      <w:r w:rsidR="00752360" w:rsidRPr="004727AA">
        <w:t>pro období Jízdního řádu j</w:t>
      </w:r>
    </w:p>
    <w:p w14:paraId="0DFFB524" w14:textId="19FA6221" w:rsidR="008852F3" w:rsidRPr="004727AA" w:rsidRDefault="008852F3" w:rsidP="008852F3">
      <w:pPr>
        <w:pStyle w:val="Nadpis3"/>
      </w:pPr>
      <w:r w:rsidRPr="004727AA">
        <w:t>Nabídková cena</w:t>
      </w:r>
    </w:p>
    <w:p w14:paraId="5791A67E" w14:textId="36D31C73" w:rsidR="00936F4A" w:rsidRPr="002569F9" w:rsidRDefault="0056429E" w:rsidP="0056429E">
      <w:pPr>
        <w:rPr>
          <w:b/>
        </w:rPr>
      </w:pPr>
      <m:oMathPara>
        <m:oMathParaPr>
          <m:jc m:val="left"/>
        </m:oMathParaPr>
        <m:oMath>
          <m:r>
            <w:rPr>
              <w:rFonts w:ascii="Cambria Math"/>
            </w:rPr>
            <m:t>C=JCV</m:t>
          </m:r>
          <m:r>
            <w:rPr>
              <w:rFonts w:ascii="Cambria Math" w:hAnsi="Cambria Math" w:cs="Cambria Math"/>
            </w:rPr>
            <m:t>⋅</m:t>
          </m:r>
          <m:r>
            <w:rPr>
              <w:rFonts w:ascii="Cambria Math"/>
            </w:rPr>
            <m:t>v+JC</m:t>
          </m:r>
          <m:sSup>
            <m:sSupPr>
              <m:ctrlPr>
                <w:rPr>
                  <w:rFonts w:ascii="Cambria Math" w:hAnsi="Cambria Math"/>
                  <w:i/>
                </w:rPr>
              </m:ctrlPr>
            </m:sSupPr>
            <m:e>
              <m:r>
                <w:rPr>
                  <w:rFonts w:ascii="Cambria Math"/>
                </w:rPr>
                <m:t>V</m:t>
              </m:r>
            </m:e>
            <m:sup>
              <m:r>
                <w:rPr>
                  <w:rFonts w:ascii="Cambria Math"/>
                </w:rPr>
                <m:t>Uprava</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Uprava</m:t>
              </m:r>
            </m:sup>
          </m:sSup>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Prepocet</m:t>
              </m:r>
            </m:sup>
          </m:sSup>
        </m:oMath>
      </m:oMathPara>
    </w:p>
    <w:p w14:paraId="09AD1515" w14:textId="6FDECBA2" w:rsidR="00936F4A" w:rsidRPr="004727AA" w:rsidRDefault="00936F4A" w:rsidP="00936F4A">
      <w:r w:rsidRPr="004727AA">
        <w:t>kde:</w:t>
      </w:r>
    </w:p>
    <w:p w14:paraId="500E69EB" w14:textId="140EED43" w:rsidR="00936F4A" w:rsidRDefault="0056429E" w:rsidP="0056429E">
      <m:oMath>
        <m:r>
          <w:rPr>
            <w:rFonts w:ascii="Cambria Math"/>
          </w:rPr>
          <m:t>C</m:t>
        </m:r>
      </m:oMath>
      <w:r w:rsidR="00936F4A" w:rsidRPr="004727AA">
        <w:tab/>
      </w:r>
      <w:r w:rsidR="00936F4A" w:rsidRPr="004727AA">
        <w:tab/>
        <w:t>Nabídková cena</w:t>
      </w:r>
    </w:p>
    <w:p w14:paraId="382C1F7C" w14:textId="424CFC31" w:rsidR="00902D5B" w:rsidRDefault="0056429E" w:rsidP="0056429E">
      <m:oMath>
        <m:r>
          <w:rPr>
            <w:rFonts w:ascii="Cambria Math"/>
          </w:rPr>
          <m:t>JC</m:t>
        </m:r>
        <m:sSub>
          <m:sSubPr>
            <m:ctrlPr>
              <w:rPr>
                <w:rFonts w:ascii="Cambria Math" w:hAnsi="Cambria Math"/>
                <w:i/>
              </w:rPr>
            </m:ctrlPr>
          </m:sSubPr>
          <m:e>
            <m:r>
              <w:rPr>
                <w:rFonts w:ascii="Cambria Math"/>
              </w:rPr>
              <m:t>V</m:t>
            </m:r>
          </m:e>
          <m:sub/>
        </m:sSub>
      </m:oMath>
      <w:r w:rsidR="00902D5B" w:rsidRPr="004727AA">
        <w:tab/>
      </w:r>
      <w:r w:rsidR="00902D5B" w:rsidRPr="004727AA">
        <w:tab/>
        <w:t xml:space="preserve">Výchozí jednotková </w:t>
      </w:r>
      <w:r w:rsidR="00902D5B">
        <w:t>cena</w:t>
      </w:r>
      <w:r w:rsidR="00902D5B" w:rsidRPr="004727AA">
        <w:t xml:space="preserve"> </w:t>
      </w:r>
      <w:r w:rsidR="00902D5B">
        <w:t xml:space="preserve">– Průměr </w:t>
      </w:r>
    </w:p>
    <w:p w14:paraId="2BA716F0" w14:textId="15108410"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902D5B">
        <w:tab/>
      </w:r>
      <w:r w:rsidR="00902D5B" w:rsidRPr="001573A3">
        <w:t>Výchozí jednotková cena po úpravě – Průměr</w:t>
      </w:r>
    </w:p>
    <w:p w14:paraId="60B4DA33" w14:textId="0E9867F2"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902D5B">
        <w:tab/>
      </w:r>
      <w:r w:rsidR="00902D5B" w:rsidRPr="001573A3">
        <w:t xml:space="preserve">Výchozí jednotková cena po </w:t>
      </w:r>
      <w:r w:rsidR="00902D5B">
        <w:t>přepočtu</w:t>
      </w:r>
      <w:r w:rsidR="00902D5B" w:rsidRPr="001573A3">
        <w:t xml:space="preserve"> – Průměr</w:t>
      </w:r>
    </w:p>
    <w:p w14:paraId="1071240A" w14:textId="113EEBE8" w:rsidR="00936F4A" w:rsidRPr="004727AA" w:rsidRDefault="0056429E" w:rsidP="0056429E">
      <m:oMath>
        <m:r>
          <w:rPr>
            <w:rFonts w:ascii="Cambria Math"/>
          </w:rPr>
          <m:t>v</m:t>
        </m:r>
      </m:oMath>
      <w:r w:rsidR="00936F4A" w:rsidRPr="004727AA">
        <w:tab/>
      </w:r>
      <w:r w:rsidR="00936F4A" w:rsidRPr="004727AA">
        <w:tab/>
        <w:t xml:space="preserve">Váha položky Výchozí jednotková </w:t>
      </w:r>
      <w:r w:rsidR="006A4204">
        <w:t>cena</w:t>
      </w:r>
      <w:r w:rsidR="00902D5B" w:rsidRPr="004727AA">
        <w:t xml:space="preserve"> </w:t>
      </w:r>
      <w:r w:rsidR="00902D5B">
        <w:t>– Průměr</w:t>
      </w:r>
    </w:p>
    <w:p w14:paraId="5F806035" w14:textId="525DA842" w:rsidR="00936F4A" w:rsidRPr="004727AA" w:rsidRDefault="006B4F8E" w:rsidP="0056429E">
      <m:oMath>
        <m:sSup>
          <m:sSupPr>
            <m:ctrlPr>
              <w:rPr>
                <w:rFonts w:ascii="Cambria Math" w:hAnsi="Cambria Math"/>
                <w:i/>
              </w:rPr>
            </m:ctrlPr>
          </m:sSupPr>
          <m:e>
            <m:r>
              <w:rPr>
                <w:rFonts w:ascii="Cambria Math"/>
              </w:rPr>
              <m:t>v</m:t>
            </m:r>
          </m:e>
          <m:sup>
            <m:r>
              <w:rPr>
                <w:rFonts w:ascii="Cambria Math"/>
              </w:rPr>
              <m:t>Uprava</m:t>
            </m:r>
          </m:sup>
        </m:sSup>
      </m:oMath>
      <w:r w:rsidR="00936F4A" w:rsidRPr="004727AA">
        <w:tab/>
      </w:r>
      <w:r w:rsidR="00936F4A" w:rsidRPr="004727AA">
        <w:tab/>
        <w:t xml:space="preserve">Váha položky Výchozí jednotková </w:t>
      </w:r>
      <w:r w:rsidR="006A4204">
        <w:t>cena</w:t>
      </w:r>
      <w:r w:rsidR="00936F4A" w:rsidRPr="004727AA">
        <w:t xml:space="preserve"> po úpravě</w:t>
      </w:r>
      <w:r w:rsidR="00902D5B" w:rsidRPr="004727AA">
        <w:t xml:space="preserve"> </w:t>
      </w:r>
      <w:r w:rsidR="00902D5B">
        <w:t>– Průměr</w:t>
      </w:r>
    </w:p>
    <w:p w14:paraId="5F5FD487" w14:textId="51014FBD" w:rsidR="00936F4A" w:rsidRPr="004727AA" w:rsidRDefault="006B4F8E" w:rsidP="0056429E">
      <m:oMath>
        <m:sSup>
          <m:sSupPr>
            <m:ctrlPr>
              <w:rPr>
                <w:rFonts w:ascii="Cambria Math" w:hAnsi="Cambria Math"/>
                <w:i/>
              </w:rPr>
            </m:ctrlPr>
          </m:sSupPr>
          <m:e>
            <m:r>
              <w:rPr>
                <w:rFonts w:ascii="Cambria Math"/>
              </w:rPr>
              <m:t>v</m:t>
            </m:r>
          </m:e>
          <m:sup>
            <m:r>
              <w:rPr>
                <w:rFonts w:ascii="Cambria Math"/>
              </w:rPr>
              <m:t>Prepocet</m:t>
            </m:r>
          </m:sup>
        </m:sSup>
      </m:oMath>
      <w:r w:rsidR="00936F4A" w:rsidRPr="004727AA">
        <w:tab/>
      </w:r>
      <w:r w:rsidR="00936F4A" w:rsidRPr="004727AA">
        <w:tab/>
        <w:t xml:space="preserve">Váha položky Výchozí jednotková </w:t>
      </w:r>
      <w:r w:rsidR="006A4204">
        <w:t>cena</w:t>
      </w:r>
      <w:r w:rsidR="00936F4A" w:rsidRPr="004727AA">
        <w:t xml:space="preserve"> po přepočtu</w:t>
      </w:r>
      <w:r w:rsidR="00902D5B" w:rsidRPr="004727AA">
        <w:t xml:space="preserve"> </w:t>
      </w:r>
      <w:r w:rsidR="00902D5B">
        <w:t>– Průměr</w:t>
      </w:r>
    </w:p>
    <w:p w14:paraId="1AB5AD18" w14:textId="2161FB01" w:rsidR="00936F4A" w:rsidRPr="004727AA" w:rsidRDefault="00936F4A" w:rsidP="00936F4A">
      <w:pPr>
        <w:pStyle w:val="Nadpis1"/>
      </w:pPr>
      <w:r w:rsidRPr="004727AA">
        <w:t xml:space="preserve">Aktualizovaná </w:t>
      </w:r>
      <w:r w:rsidR="00900A27">
        <w:t>cena</w:t>
      </w:r>
    </w:p>
    <w:p w14:paraId="411D4D4E" w14:textId="17CFD1F0" w:rsidR="00EE198E" w:rsidRPr="004727AA" w:rsidRDefault="00EE198E" w:rsidP="00EE198E">
      <w:pPr>
        <w:pStyle w:val="Nadpis2"/>
      </w:pPr>
      <w:bookmarkStart w:id="82" w:name="_Ref516763391"/>
      <w:r w:rsidRPr="004727AA">
        <w:t>Index</w:t>
      </w:r>
      <w:r w:rsidR="0089298F" w:rsidRPr="004727AA">
        <w:t>ace Výchozího finančního modelu</w:t>
      </w:r>
      <w:bookmarkEnd w:id="82"/>
    </w:p>
    <w:p w14:paraId="0E8D533B" w14:textId="4AE4CB60" w:rsidR="00EE198E" w:rsidRPr="004727AA" w:rsidRDefault="008B49EE" w:rsidP="00EE198E">
      <w:r w:rsidRPr="004727AA">
        <w:t>Označení listu: Index</w:t>
      </w:r>
    </w:p>
    <w:p w14:paraId="73A1E362" w14:textId="00FC69BE" w:rsidR="00E7311B" w:rsidRPr="004727AA" w:rsidRDefault="008B49EE" w:rsidP="00E7311B">
      <w:r w:rsidRPr="004727AA">
        <w:t xml:space="preserve">Na tomto listu jsou shromážděny hodnoty všech Indexů potřebných k valorizaci Výchozího finančního modelu během </w:t>
      </w:r>
      <w:r w:rsidR="0089298F" w:rsidRPr="004727AA">
        <w:t xml:space="preserve">Doby </w:t>
      </w:r>
      <w:r w:rsidR="006D3A70" w:rsidRPr="004727AA">
        <w:t>p</w:t>
      </w:r>
      <w:r w:rsidR="0089298F" w:rsidRPr="004727AA">
        <w:t>lnění</w:t>
      </w:r>
      <w:r w:rsidRPr="004727AA">
        <w:t xml:space="preserve">. </w:t>
      </w:r>
      <w:r w:rsidR="00E7311B" w:rsidRPr="004727AA">
        <w:t>Také jsou zde jednotlivé Indexy přiřazeny ke konkrétním Cenotvorným položkám.</w:t>
      </w:r>
    </w:p>
    <w:p w14:paraId="5810B154" w14:textId="5FE09EB4" w:rsidR="008B49EE" w:rsidRPr="004727AA" w:rsidRDefault="008B49EE" w:rsidP="00EE198E">
      <w:r w:rsidRPr="004727AA">
        <w:t>Do oranžově vyznačených buněk (v oblasti E3:</w:t>
      </w:r>
      <w:del w:id="83" w:author="Richard Volín" w:date="2020-06-26T15:03:00Z">
        <w:r w:rsidR="00EA6496">
          <w:delText>U</w:delText>
        </w:r>
        <w:r w:rsidRPr="004727AA">
          <w:delText>23</w:delText>
        </w:r>
      </w:del>
      <w:ins w:id="84" w:author="Richard Volín" w:date="2020-06-26T15:03:00Z">
        <w:r w:rsidR="00EA6496">
          <w:t>U</w:t>
        </w:r>
        <w:r w:rsidRPr="004727AA">
          <w:t>2</w:t>
        </w:r>
        <w:r w:rsidR="00E96E18">
          <w:t>2</w:t>
        </w:r>
      </w:ins>
      <w:r w:rsidRPr="004727AA">
        <w:t xml:space="preserve">) zadává Objednatel hodnoty statistických ukazatelů </w:t>
      </w:r>
      <w:r w:rsidR="00E7311B" w:rsidRPr="004727AA">
        <w:t xml:space="preserve">(Indexů) </w:t>
      </w:r>
      <w:r w:rsidRPr="004727AA">
        <w:t>přesně v hodnotě, jak byly získány z </w:t>
      </w:r>
      <w:r w:rsidR="00E7311B" w:rsidRPr="004727AA">
        <w:t>originálního</w:t>
      </w:r>
      <w:r w:rsidRPr="004727AA">
        <w:t xml:space="preserve"> </w:t>
      </w:r>
      <w:r w:rsidR="00E7311B" w:rsidRPr="004727AA">
        <w:t>zdroje</w:t>
      </w:r>
      <w:r w:rsidRPr="004727AA">
        <w:t xml:space="preserve">, v souladu s definicí </w:t>
      </w:r>
      <w:r w:rsidR="00E7311B" w:rsidRPr="004727AA">
        <w:t xml:space="preserve">Indexů </w:t>
      </w:r>
      <w:r w:rsidRPr="004727AA">
        <w:t xml:space="preserve">níže. </w:t>
      </w:r>
      <w:r w:rsidR="0071190D" w:rsidRPr="004727AA">
        <w:t>Nejpozději ke dni 30. 6. totožného roku</w:t>
      </w:r>
      <w:r w:rsidRPr="004727AA">
        <w:t xml:space="preserve"> </w:t>
      </w:r>
      <w:r w:rsidR="0071190D" w:rsidRPr="004727AA">
        <w:t>se začátkem</w:t>
      </w:r>
      <w:r w:rsidRPr="004727AA">
        <w:t xml:space="preserve"> další</w:t>
      </w:r>
      <w:r w:rsidR="0071190D" w:rsidRPr="004727AA">
        <w:t>ho</w:t>
      </w:r>
      <w:r w:rsidRPr="004727AA">
        <w:t xml:space="preserve"> období Jízdního řádu</w:t>
      </w:r>
      <w:r w:rsidR="0071190D" w:rsidRPr="004727AA">
        <w:t xml:space="preserve">, pro který je </w:t>
      </w:r>
      <w:r w:rsidR="0071190D" w:rsidRPr="004727AA">
        <w:lastRenderedPageBreak/>
        <w:t>připravována Objednávka,</w:t>
      </w:r>
      <w:r w:rsidRPr="004727AA">
        <w:t xml:space="preserve"> Objednatel </w:t>
      </w:r>
      <w:r w:rsidR="0071190D" w:rsidRPr="004727AA">
        <w:t>zjistí hodnoty Indexů</w:t>
      </w:r>
      <w:r w:rsidR="00F2600B">
        <w:t xml:space="preserve"> za předchozí rok</w:t>
      </w:r>
      <w:r w:rsidR="0071190D" w:rsidRPr="004727AA">
        <w:t xml:space="preserve"> a </w:t>
      </w:r>
      <w:r w:rsidRPr="004727AA">
        <w:t xml:space="preserve">vyplní </w:t>
      </w:r>
      <w:r w:rsidR="0071190D" w:rsidRPr="004727AA">
        <w:t xml:space="preserve">jimi </w:t>
      </w:r>
      <w:r w:rsidRPr="004727AA">
        <w:t>příslušný sloupec ob</w:t>
      </w:r>
      <w:r w:rsidR="00E7311B" w:rsidRPr="004727AA">
        <w:t>dobí Jízdního řádu</w:t>
      </w:r>
      <w:r w:rsidR="0071190D" w:rsidRPr="004727AA">
        <w:t>. Tím bude vytvořen podklad</w:t>
      </w:r>
      <w:r w:rsidR="00E7311B" w:rsidRPr="004727AA">
        <w:t xml:space="preserve"> </w:t>
      </w:r>
      <w:r w:rsidR="0071190D" w:rsidRPr="004727AA">
        <w:t>pro aktualizaci</w:t>
      </w:r>
      <w:r w:rsidR="00E7311B" w:rsidRPr="004727AA">
        <w:t xml:space="preserve"> Výchozího finančního modelu na </w:t>
      </w:r>
      <w:r w:rsidR="00FD281A">
        <w:t>C</w:t>
      </w:r>
      <w:r w:rsidR="00FD281A" w:rsidRPr="004727AA">
        <w:t xml:space="preserve">enovou </w:t>
      </w:r>
      <w:r w:rsidR="00E7311B" w:rsidRPr="004727AA">
        <w:t>úroveň roku počátku Jízdního řádu.</w:t>
      </w:r>
      <w:r w:rsidRPr="004727AA">
        <w:t xml:space="preserve"> </w:t>
      </w:r>
    </w:p>
    <w:p w14:paraId="0CCD4498" w14:textId="47354631" w:rsidR="00E7311B" w:rsidRPr="004727AA" w:rsidRDefault="00E7311B" w:rsidP="00EE198E">
      <w:r w:rsidRPr="004727AA">
        <w:t xml:space="preserve">Pro Nabídkové řízení </w:t>
      </w:r>
      <w:r w:rsidR="00C24CE5">
        <w:t>mohou být</w:t>
      </w:r>
      <w:r w:rsidRPr="004727AA">
        <w:t xml:space="preserve"> na tomto listu Objednatelem vyplněny výchozí údaje Indexů pro cenovou úroveň 20</w:t>
      </w:r>
      <w:r w:rsidR="00EF07D4">
        <w:t>20</w:t>
      </w:r>
      <w:r w:rsidRPr="004727AA">
        <w:t xml:space="preserve"> (v buňkách E3:</w:t>
      </w:r>
      <w:del w:id="85" w:author="Richard Volín" w:date="2020-06-26T15:03:00Z">
        <w:r w:rsidRPr="004727AA">
          <w:delText>E23</w:delText>
        </w:r>
      </w:del>
      <w:ins w:id="86" w:author="Richard Volín" w:date="2020-06-26T15:03:00Z">
        <w:r w:rsidRPr="004727AA">
          <w:t>E2</w:t>
        </w:r>
        <w:r w:rsidR="00E96E18">
          <w:t>2</w:t>
        </w:r>
      </w:ins>
      <w:r w:rsidRPr="004727AA">
        <w:t>) v období 20</w:t>
      </w:r>
      <w:r w:rsidR="0072238B">
        <w:t>20</w:t>
      </w:r>
      <w:r w:rsidRPr="004727AA">
        <w:t>/</w:t>
      </w:r>
      <w:r w:rsidR="00C0577B">
        <w:t>2</w:t>
      </w:r>
      <w:r w:rsidR="0072238B">
        <w:t>1</w:t>
      </w:r>
      <w:r w:rsidRPr="004727AA">
        <w:t xml:space="preserve">, které slouží jako srovnávací hladina pro výpočet valorizace nadcházejících období. Období </w:t>
      </w:r>
      <w:r w:rsidR="00EE7EB2">
        <w:t>202</w:t>
      </w:r>
      <w:r w:rsidR="0044330E">
        <w:t>1</w:t>
      </w:r>
      <w:r w:rsidR="00EE7EB2">
        <w:t>/2</w:t>
      </w:r>
      <w:r w:rsidR="0044330E">
        <w:t>2</w:t>
      </w:r>
      <w:r w:rsidR="00EE7EB2">
        <w:t xml:space="preserve"> </w:t>
      </w:r>
      <w:r w:rsidRPr="004727AA">
        <w:t>ne</w:t>
      </w:r>
      <w:r w:rsidR="0072238B">
        <w:t>ní</w:t>
      </w:r>
      <w:r w:rsidRPr="004727AA">
        <w:t xml:space="preserve"> prakticky využit</w:t>
      </w:r>
      <w:r w:rsidR="0072238B">
        <w:t>o</w:t>
      </w:r>
      <w:r w:rsidRPr="004727AA">
        <w:t xml:space="preserve"> ve výpočtech Finančního modelu, v tabulce j</w:t>
      </w:r>
      <w:r w:rsidR="0072238B">
        <w:t>e</w:t>
      </w:r>
      <w:r w:rsidRPr="004727AA">
        <w:t xml:space="preserve"> však uveden</w:t>
      </w:r>
      <w:r w:rsidR="0072238B">
        <w:t>o</w:t>
      </w:r>
      <w:r w:rsidRPr="004727AA">
        <w:t xml:space="preserve"> pro úplnost časové řady Indexů.</w:t>
      </w:r>
    </w:p>
    <w:p w14:paraId="57AEE39B" w14:textId="69799A48" w:rsidR="0071190D" w:rsidRDefault="00E7311B" w:rsidP="00E7311B">
      <w:r w:rsidRPr="004727AA">
        <w:t xml:space="preserve">Objednatel rozhodl o přiřazení Indexů k Cenotvorným položkám podle názvu vedeného v příslušném řádku Cenotvorné položky (v buňkách </w:t>
      </w:r>
      <w:r w:rsidR="005731BF">
        <w:t>V</w:t>
      </w:r>
      <w:r w:rsidRPr="004727AA">
        <w:t>3:</w:t>
      </w:r>
      <w:del w:id="87" w:author="Richard Volín" w:date="2020-06-26T15:03:00Z">
        <w:r w:rsidR="005731BF">
          <w:delText>V</w:delText>
        </w:r>
        <w:r w:rsidRPr="004727AA">
          <w:delText>23</w:delText>
        </w:r>
      </w:del>
      <w:ins w:id="88" w:author="Richard Volín" w:date="2020-06-26T15:03:00Z">
        <w:r w:rsidR="005731BF">
          <w:t>V</w:t>
        </w:r>
        <w:r w:rsidRPr="004727AA">
          <w:t>2</w:t>
        </w:r>
        <w:r w:rsidR="00E96E18">
          <w:t>2</w:t>
        </w:r>
      </w:ins>
      <w:r w:rsidRPr="004727AA">
        <w:t xml:space="preserve">). Vybrané cenotvorné položky nebudou v Době </w:t>
      </w:r>
      <w:r w:rsidR="006D3A70" w:rsidRPr="004727AA">
        <w:t>p</w:t>
      </w:r>
      <w:r w:rsidRPr="004727AA">
        <w:t xml:space="preserve">lnění </w:t>
      </w:r>
      <w:r w:rsidR="0071190D" w:rsidRPr="004727AA">
        <w:t>valorizovány pomocí Indexů</w:t>
      </w:r>
      <w:r w:rsidRPr="004727AA">
        <w:t xml:space="preserve"> (označeno „Bez indexace“</w:t>
      </w:r>
      <w:r w:rsidR="0071190D" w:rsidRPr="004727AA">
        <w:t xml:space="preserve"> v buňkách </w:t>
      </w:r>
      <w:r w:rsidR="005731BF">
        <w:t>V</w:t>
      </w:r>
      <w:r w:rsidR="0071190D" w:rsidRPr="004727AA">
        <w:t>3:</w:t>
      </w:r>
      <w:del w:id="89" w:author="Richard Volín" w:date="2020-06-26T15:03:00Z">
        <w:r w:rsidR="005731BF">
          <w:delText>V</w:delText>
        </w:r>
        <w:r w:rsidR="0071190D" w:rsidRPr="004727AA">
          <w:delText>23</w:delText>
        </w:r>
      </w:del>
      <w:ins w:id="90" w:author="Richard Volín" w:date="2020-06-26T15:03:00Z">
        <w:r w:rsidR="005731BF">
          <w:t>V</w:t>
        </w:r>
        <w:r w:rsidR="0071190D" w:rsidRPr="004727AA">
          <w:t>2</w:t>
        </w:r>
        <w:r w:rsidR="00E96E18">
          <w:t>2</w:t>
        </w:r>
      </w:ins>
      <w:r w:rsidR="0071190D" w:rsidRPr="004727AA">
        <w:t>).</w:t>
      </w:r>
      <w:r w:rsidR="000328C2">
        <w:t xml:space="preserve"> </w:t>
      </w:r>
    </w:p>
    <w:tbl>
      <w:tblPr>
        <w:tblStyle w:val="Mkatabulky"/>
        <w:tblW w:w="0" w:type="auto"/>
        <w:tblLook w:val="04A0" w:firstRow="1" w:lastRow="0" w:firstColumn="1" w:lastColumn="0" w:noHBand="0" w:noVBand="1"/>
      </w:tblPr>
      <w:tblGrid>
        <w:gridCol w:w="3114"/>
        <w:gridCol w:w="5812"/>
      </w:tblGrid>
      <w:tr w:rsidR="0071190D" w:rsidRPr="004727AA" w14:paraId="406CB70B" w14:textId="77777777" w:rsidTr="00DD4827">
        <w:tc>
          <w:tcPr>
            <w:tcW w:w="3114" w:type="dxa"/>
          </w:tcPr>
          <w:p w14:paraId="017A694A" w14:textId="18C30E7C" w:rsidR="0071190D" w:rsidRPr="004727AA" w:rsidRDefault="0071190D" w:rsidP="00E7311B">
            <w:r w:rsidRPr="004727AA">
              <w:t>Název Indexu</w:t>
            </w:r>
          </w:p>
        </w:tc>
        <w:tc>
          <w:tcPr>
            <w:tcW w:w="5812" w:type="dxa"/>
          </w:tcPr>
          <w:p w14:paraId="5025F534" w14:textId="38A12274" w:rsidR="0071190D" w:rsidRPr="004727AA" w:rsidRDefault="0071190D" w:rsidP="00E7311B">
            <w:pPr>
              <w:rPr>
                <w:b/>
              </w:rPr>
            </w:pPr>
            <w:r w:rsidRPr="004727AA">
              <w:rPr>
                <w:b/>
              </w:rPr>
              <w:t>Index spotřebitelských cen</w:t>
            </w:r>
          </w:p>
        </w:tc>
      </w:tr>
      <w:tr w:rsidR="0071190D" w:rsidRPr="004727AA" w14:paraId="73416BCE" w14:textId="77777777" w:rsidTr="00DD4827">
        <w:tc>
          <w:tcPr>
            <w:tcW w:w="3114" w:type="dxa"/>
          </w:tcPr>
          <w:p w14:paraId="25B7046E" w14:textId="1F5A3795" w:rsidR="0071190D" w:rsidRPr="004727AA" w:rsidRDefault="0071190D" w:rsidP="00E7311B">
            <w:r w:rsidRPr="004727AA">
              <w:t>Statistický zdroj</w:t>
            </w:r>
          </w:p>
        </w:tc>
        <w:tc>
          <w:tcPr>
            <w:tcW w:w="5812" w:type="dxa"/>
          </w:tcPr>
          <w:p w14:paraId="7A7A51ED" w14:textId="77777777" w:rsidR="0071190D" w:rsidRPr="004727AA" w:rsidRDefault="0071190D" w:rsidP="00E7311B">
            <w:r w:rsidRPr="004727AA">
              <w:t>Český statistický úřad</w:t>
            </w:r>
          </w:p>
          <w:p w14:paraId="7931A4DB" w14:textId="6787A51B" w:rsidR="000215F7" w:rsidRPr="004727AA" w:rsidRDefault="006B4F8E" w:rsidP="00E7311B">
            <w:hyperlink r:id="rId10" w:history="1">
              <w:r w:rsidR="000215F7" w:rsidRPr="004727AA">
                <w:rPr>
                  <w:rStyle w:val="Hypertextovodkaz"/>
                  <w:rFonts w:cstheme="minorBidi"/>
                </w:rPr>
                <w:t>https://www.czso.cz/csu/czso/isc_cr</w:t>
              </w:r>
            </w:hyperlink>
            <w:r w:rsidR="000215F7" w:rsidRPr="004727AA">
              <w:t xml:space="preserve"> </w:t>
            </w:r>
          </w:p>
        </w:tc>
      </w:tr>
      <w:tr w:rsidR="0071190D" w:rsidRPr="004727AA" w14:paraId="7F2DCBA5" w14:textId="77777777" w:rsidTr="00DD4827">
        <w:tc>
          <w:tcPr>
            <w:tcW w:w="3114" w:type="dxa"/>
          </w:tcPr>
          <w:p w14:paraId="2FD1C083" w14:textId="51696FB6" w:rsidR="0071190D" w:rsidRPr="004727AA" w:rsidRDefault="0071190D" w:rsidP="00E7311B">
            <w:r w:rsidRPr="004727AA">
              <w:t>Přesný popis</w:t>
            </w:r>
          </w:p>
        </w:tc>
        <w:tc>
          <w:tcPr>
            <w:tcW w:w="5812" w:type="dxa"/>
          </w:tcPr>
          <w:p w14:paraId="7367FB87" w14:textId="176F3758" w:rsidR="0071190D" w:rsidRPr="004727AA" w:rsidRDefault="000215F7" w:rsidP="00E7311B">
            <w:r w:rsidRPr="004727AA">
              <w:t>Indexy spotřebitelských cen – bazický index</w:t>
            </w:r>
            <w:r w:rsidR="00DD4827" w:rsidRPr="004727AA">
              <w:t xml:space="preserve"> </w:t>
            </w:r>
          </w:p>
          <w:p w14:paraId="76A83C06" w14:textId="77777777" w:rsidR="00D003BF" w:rsidRPr="004727AA" w:rsidRDefault="00D003BF" w:rsidP="00D003BF">
            <w:r w:rsidRPr="004727AA">
              <w:t>Bazický index (průměr roku 2015 = 100)</w:t>
            </w:r>
          </w:p>
          <w:p w14:paraId="44FF5C83" w14:textId="16387B61" w:rsidR="000215F7" w:rsidRPr="004727AA" w:rsidRDefault="000215F7" w:rsidP="00E7311B">
            <w:r w:rsidRPr="004727AA">
              <w:t>Měřící jednotka %</w:t>
            </w:r>
          </w:p>
          <w:p w14:paraId="07E9F2D2" w14:textId="23AD34B6" w:rsidR="000215F7" w:rsidRPr="004727AA" w:rsidRDefault="000215F7" w:rsidP="00E7311B">
            <w:r w:rsidRPr="004727AA">
              <w:t>Roční průměr</w:t>
            </w:r>
          </w:p>
          <w:p w14:paraId="1CD33E94" w14:textId="28582FDB" w:rsidR="000215F7" w:rsidRPr="004727AA" w:rsidRDefault="000215F7" w:rsidP="000215F7">
            <w:r w:rsidRPr="004727AA">
              <w:t>Úhrn</w:t>
            </w:r>
          </w:p>
        </w:tc>
      </w:tr>
      <w:tr w:rsidR="000215F7" w:rsidRPr="004727AA" w14:paraId="47EF36F8" w14:textId="77777777" w:rsidTr="00DD4827">
        <w:tc>
          <w:tcPr>
            <w:tcW w:w="3114" w:type="dxa"/>
          </w:tcPr>
          <w:p w14:paraId="4310AACF" w14:textId="5EAE595E" w:rsidR="000215F7" w:rsidRPr="004727AA" w:rsidRDefault="0030770E" w:rsidP="00E7311B">
            <w:r w:rsidRPr="004727AA">
              <w:t>Zdrojový</w:t>
            </w:r>
            <w:r w:rsidR="00DD4827" w:rsidRPr="004727AA">
              <w:t xml:space="preserve"> rok</w:t>
            </w:r>
            <w:r w:rsidR="000215F7" w:rsidRPr="004727AA">
              <w:t xml:space="preserve"> pro Jízdní řád s počátkem platnosti v roce </w:t>
            </w:r>
            <w:r w:rsidRPr="004727AA">
              <w:t>(</w:t>
            </w:r>
            <w:r w:rsidR="000215F7" w:rsidRPr="004727AA">
              <w:t>n</w:t>
            </w:r>
            <w:r w:rsidRPr="004727AA">
              <w:t>)</w:t>
            </w:r>
          </w:p>
        </w:tc>
        <w:tc>
          <w:tcPr>
            <w:tcW w:w="5812" w:type="dxa"/>
          </w:tcPr>
          <w:p w14:paraId="71759C04" w14:textId="62F7955C" w:rsidR="000215F7" w:rsidRPr="004727AA" w:rsidRDefault="00DD4827" w:rsidP="00E7311B">
            <w:r w:rsidRPr="004727AA">
              <w:t>Statistický údaj pro r</w:t>
            </w:r>
            <w:r w:rsidR="000215F7" w:rsidRPr="004727AA">
              <w:t xml:space="preserve">ok </w:t>
            </w:r>
            <w:r w:rsidR="0030770E" w:rsidRPr="004727AA">
              <w:t>(</w:t>
            </w:r>
            <w:r w:rsidR="000215F7" w:rsidRPr="004727AA">
              <w:t>n-1</w:t>
            </w:r>
            <w:r w:rsidR="0030770E" w:rsidRPr="004727AA">
              <w:t>)</w:t>
            </w:r>
          </w:p>
        </w:tc>
      </w:tr>
    </w:tbl>
    <w:p w14:paraId="2A3FB327" w14:textId="581AEFAB" w:rsidR="0071190D" w:rsidRPr="004727AA" w:rsidRDefault="0071190D"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DD4827" w:rsidRPr="004727AA" w14:paraId="73BF6A97" w14:textId="77777777" w:rsidTr="00B2531B">
        <w:tc>
          <w:tcPr>
            <w:tcW w:w="3114" w:type="dxa"/>
          </w:tcPr>
          <w:p w14:paraId="5B97B333" w14:textId="77777777" w:rsidR="00DD4827" w:rsidRPr="004727AA" w:rsidRDefault="00DD4827" w:rsidP="00B2531B">
            <w:r w:rsidRPr="004727AA">
              <w:t>Název Indexu</w:t>
            </w:r>
          </w:p>
        </w:tc>
        <w:tc>
          <w:tcPr>
            <w:tcW w:w="5812" w:type="dxa"/>
          </w:tcPr>
          <w:p w14:paraId="65C28D9B" w14:textId="33915D40" w:rsidR="00DD4827" w:rsidRPr="004727AA" w:rsidRDefault="00735297" w:rsidP="00B2531B">
            <w:pPr>
              <w:rPr>
                <w:b/>
              </w:rPr>
            </w:pPr>
            <w:r w:rsidRPr="00735297">
              <w:rPr>
                <w:b/>
              </w:rPr>
              <w:t>Průměrné spotřebitelské ceny pohonných hmot</w:t>
            </w:r>
          </w:p>
        </w:tc>
      </w:tr>
      <w:tr w:rsidR="00DD4827" w:rsidRPr="004727AA" w14:paraId="7A7D9EA0" w14:textId="77777777" w:rsidTr="00B2531B">
        <w:tc>
          <w:tcPr>
            <w:tcW w:w="3114" w:type="dxa"/>
          </w:tcPr>
          <w:p w14:paraId="116929A8" w14:textId="77777777" w:rsidR="00DD4827" w:rsidRPr="004727AA" w:rsidRDefault="00DD4827" w:rsidP="00B2531B">
            <w:r w:rsidRPr="004727AA">
              <w:t>Statistický zdroj</w:t>
            </w:r>
          </w:p>
        </w:tc>
        <w:tc>
          <w:tcPr>
            <w:tcW w:w="5812" w:type="dxa"/>
          </w:tcPr>
          <w:p w14:paraId="0A6FBCD2" w14:textId="77777777" w:rsidR="00DD4827" w:rsidRPr="004727AA" w:rsidRDefault="00DD4827" w:rsidP="00B2531B">
            <w:r w:rsidRPr="004727AA">
              <w:t>Český statistický úřad</w:t>
            </w:r>
          </w:p>
          <w:p w14:paraId="7BAB6CE6" w14:textId="760BD19D" w:rsidR="00DD4827" w:rsidRPr="004727AA" w:rsidRDefault="006B4F8E" w:rsidP="00B2531B">
            <w:hyperlink r:id="rId11" w:history="1">
              <w:r w:rsidR="00735297" w:rsidRPr="00F6727F">
                <w:rPr>
                  <w:rStyle w:val="Hypertextovodkaz"/>
                  <w:rFonts w:cstheme="minorBidi"/>
                </w:rPr>
                <w:t>https://www.czso.cz/csu/czso/setreni-prumernych-cen-vybranych-vyrobku-pohonne-hmoty-a-topne-oleje-casove-rady</w:t>
              </w:r>
            </w:hyperlink>
            <w:r w:rsidR="00735297">
              <w:t xml:space="preserve"> </w:t>
            </w:r>
          </w:p>
        </w:tc>
      </w:tr>
      <w:tr w:rsidR="00DD4827" w:rsidRPr="004727AA" w14:paraId="2635BAF5" w14:textId="77777777" w:rsidTr="00B2531B">
        <w:tc>
          <w:tcPr>
            <w:tcW w:w="3114" w:type="dxa"/>
          </w:tcPr>
          <w:p w14:paraId="403B4FB2" w14:textId="77777777" w:rsidR="00DD4827" w:rsidRPr="004727AA" w:rsidRDefault="00DD4827" w:rsidP="00B2531B">
            <w:r w:rsidRPr="004727AA">
              <w:t>Přesný popis</w:t>
            </w:r>
          </w:p>
        </w:tc>
        <w:tc>
          <w:tcPr>
            <w:tcW w:w="5812" w:type="dxa"/>
          </w:tcPr>
          <w:p w14:paraId="3D0B8B4F" w14:textId="77777777" w:rsidR="00735297" w:rsidRDefault="00735297" w:rsidP="00735297">
            <w:r>
              <w:t xml:space="preserve">Šetření průměrných cen vybraných výrobků - pohonné hmoty a topné oleje - časové řady </w:t>
            </w:r>
          </w:p>
          <w:p w14:paraId="7EEC1BAE" w14:textId="77777777" w:rsidR="00735297" w:rsidRDefault="00735297" w:rsidP="00735297">
            <w:r>
              <w:t>Měřící jednotka Kč/l</w:t>
            </w:r>
          </w:p>
          <w:p w14:paraId="42EED513" w14:textId="77777777" w:rsidR="00735297" w:rsidRDefault="00735297" w:rsidP="00735297">
            <w:r>
              <w:t>Průměr z týdenních hodnot za kalendářní rok</w:t>
            </w:r>
          </w:p>
          <w:p w14:paraId="7A1F84C7" w14:textId="5F712546" w:rsidR="0030770E" w:rsidRPr="004727AA" w:rsidRDefault="00735297" w:rsidP="00735297">
            <w:r>
              <w:t>Motorová nafta</w:t>
            </w:r>
          </w:p>
        </w:tc>
      </w:tr>
      <w:tr w:rsidR="00DD4827" w:rsidRPr="004727AA" w14:paraId="19587EBF" w14:textId="77777777" w:rsidTr="00B2531B">
        <w:tc>
          <w:tcPr>
            <w:tcW w:w="3114" w:type="dxa"/>
          </w:tcPr>
          <w:p w14:paraId="76521BCC" w14:textId="0625E247" w:rsidR="00DD4827" w:rsidRPr="004727AA" w:rsidRDefault="0030770E" w:rsidP="00B2531B">
            <w:r w:rsidRPr="004727AA">
              <w:t>Zdrojový</w:t>
            </w:r>
            <w:r w:rsidR="00DD4827" w:rsidRPr="004727AA">
              <w:t xml:space="preserve"> rok pro Jízdní řád s počátkem platnosti v roce </w:t>
            </w:r>
            <w:r w:rsidRPr="004727AA">
              <w:t>(</w:t>
            </w:r>
            <w:r w:rsidR="00DD4827" w:rsidRPr="004727AA">
              <w:t>n</w:t>
            </w:r>
            <w:r w:rsidRPr="004727AA">
              <w:t>)</w:t>
            </w:r>
          </w:p>
        </w:tc>
        <w:tc>
          <w:tcPr>
            <w:tcW w:w="5812" w:type="dxa"/>
          </w:tcPr>
          <w:p w14:paraId="4701564C" w14:textId="5E475480" w:rsidR="00DD4827" w:rsidRPr="004727AA" w:rsidRDefault="00DD4827" w:rsidP="00B2531B">
            <w:r w:rsidRPr="004727AA">
              <w:t xml:space="preserve">Statistický údaj pro rok </w:t>
            </w:r>
            <w:r w:rsidR="0030770E" w:rsidRPr="004727AA">
              <w:t>(</w:t>
            </w:r>
            <w:r w:rsidRPr="004727AA">
              <w:t>n-1</w:t>
            </w:r>
            <w:r w:rsidR="0030770E" w:rsidRPr="004727AA">
              <w:t>)</w:t>
            </w:r>
          </w:p>
        </w:tc>
      </w:tr>
    </w:tbl>
    <w:p w14:paraId="1C6969F6" w14:textId="3AECDCFE" w:rsidR="00DD4827" w:rsidRPr="004727AA" w:rsidRDefault="00DD4827"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7880867" w14:textId="77777777" w:rsidTr="00B2531B">
        <w:tc>
          <w:tcPr>
            <w:tcW w:w="3114" w:type="dxa"/>
          </w:tcPr>
          <w:p w14:paraId="36785D88" w14:textId="77777777" w:rsidR="0030770E" w:rsidRPr="004727AA" w:rsidRDefault="0030770E" w:rsidP="00B2531B">
            <w:r w:rsidRPr="004727AA">
              <w:t>Název Indexu</w:t>
            </w:r>
          </w:p>
        </w:tc>
        <w:tc>
          <w:tcPr>
            <w:tcW w:w="5812" w:type="dxa"/>
          </w:tcPr>
          <w:p w14:paraId="42A8F9E8" w14:textId="24A34553" w:rsidR="0030770E" w:rsidRPr="004727AA" w:rsidRDefault="0030770E" w:rsidP="00B2531B">
            <w:pPr>
              <w:rPr>
                <w:b/>
              </w:rPr>
            </w:pPr>
            <w:r w:rsidRPr="004727AA">
              <w:rPr>
                <w:b/>
              </w:rPr>
              <w:t xml:space="preserve">Index cen průmyslových výrobců </w:t>
            </w:r>
            <w:r w:rsidR="009B1745">
              <w:rPr>
                <w:b/>
              </w:rPr>
              <w:t>–</w:t>
            </w:r>
            <w:r w:rsidRPr="004727AA">
              <w:rPr>
                <w:b/>
              </w:rPr>
              <w:t xml:space="preserve"> železniční vozidla CL302</w:t>
            </w:r>
          </w:p>
        </w:tc>
      </w:tr>
      <w:tr w:rsidR="0030770E" w:rsidRPr="004727AA" w14:paraId="0DA5163E" w14:textId="77777777" w:rsidTr="00B2531B">
        <w:tc>
          <w:tcPr>
            <w:tcW w:w="3114" w:type="dxa"/>
          </w:tcPr>
          <w:p w14:paraId="68B7506D" w14:textId="77777777" w:rsidR="0030770E" w:rsidRPr="004727AA" w:rsidRDefault="0030770E" w:rsidP="00B2531B">
            <w:r w:rsidRPr="004727AA">
              <w:t>Statistický zdroj</w:t>
            </w:r>
          </w:p>
        </w:tc>
        <w:tc>
          <w:tcPr>
            <w:tcW w:w="5812" w:type="dxa"/>
          </w:tcPr>
          <w:p w14:paraId="5B954CD9" w14:textId="77777777" w:rsidR="0030770E" w:rsidRPr="004727AA" w:rsidRDefault="0030770E" w:rsidP="00B2531B">
            <w:r w:rsidRPr="004727AA">
              <w:t>Český statistický úřad</w:t>
            </w:r>
          </w:p>
          <w:p w14:paraId="09B20637" w14:textId="77777777" w:rsidR="0030770E" w:rsidRPr="004727AA" w:rsidRDefault="006B4F8E" w:rsidP="00B2531B">
            <w:hyperlink r:id="rId12" w:history="1">
              <w:r w:rsidR="0030770E" w:rsidRPr="004727AA">
                <w:rPr>
                  <w:rStyle w:val="Hypertextovodkaz"/>
                  <w:rFonts w:cstheme="minorBidi"/>
                </w:rPr>
                <w:t>https://www.czso.cz/csu/czso/ipc_cr</w:t>
              </w:r>
            </w:hyperlink>
            <w:r w:rsidR="0030770E" w:rsidRPr="004727AA">
              <w:t xml:space="preserve"> </w:t>
            </w:r>
          </w:p>
        </w:tc>
      </w:tr>
      <w:tr w:rsidR="0030770E" w:rsidRPr="004727AA" w14:paraId="5428C776" w14:textId="77777777" w:rsidTr="00B2531B">
        <w:tc>
          <w:tcPr>
            <w:tcW w:w="3114" w:type="dxa"/>
          </w:tcPr>
          <w:p w14:paraId="11530D16" w14:textId="77777777" w:rsidR="0030770E" w:rsidRPr="004727AA" w:rsidRDefault="0030770E" w:rsidP="00B2531B">
            <w:r w:rsidRPr="004727AA">
              <w:t>Přesný popis</w:t>
            </w:r>
          </w:p>
        </w:tc>
        <w:tc>
          <w:tcPr>
            <w:tcW w:w="5812" w:type="dxa"/>
          </w:tcPr>
          <w:p w14:paraId="17160464" w14:textId="77777777" w:rsidR="00D003BF" w:rsidRPr="004727AA" w:rsidRDefault="0030770E" w:rsidP="00D003BF">
            <w:r w:rsidRPr="004727AA">
              <w:t xml:space="preserve">Indexy cen průmyslových výrobců podle Klasifikace produkce </w:t>
            </w:r>
            <w:r w:rsidR="00D003BF" w:rsidRPr="004727AA">
              <w:t>Bazický index (průměr roku 2015 = 100)</w:t>
            </w:r>
          </w:p>
          <w:p w14:paraId="3A29C030" w14:textId="77777777" w:rsidR="0030770E" w:rsidRPr="004727AA" w:rsidRDefault="0030770E" w:rsidP="00B2531B">
            <w:r w:rsidRPr="004727AA">
              <w:t>Měřící jednotka %</w:t>
            </w:r>
          </w:p>
          <w:p w14:paraId="25A395D5" w14:textId="77777777" w:rsidR="0030770E" w:rsidRPr="004727AA" w:rsidRDefault="0030770E" w:rsidP="00B2531B">
            <w:r w:rsidRPr="004727AA">
              <w:t>Roční průměr</w:t>
            </w:r>
          </w:p>
          <w:p w14:paraId="0FB7DAD5" w14:textId="7B5C130D" w:rsidR="0030770E" w:rsidRPr="004727AA" w:rsidRDefault="0030770E" w:rsidP="00B2531B">
            <w:r w:rsidRPr="004727AA">
              <w:t>Označení skupiny CL 302</w:t>
            </w:r>
          </w:p>
          <w:p w14:paraId="1B52D7AD" w14:textId="1FF4F672" w:rsidR="0030770E" w:rsidRPr="004727AA" w:rsidRDefault="0030770E" w:rsidP="00B2531B">
            <w:r w:rsidRPr="004727AA">
              <w:t>Název skupiny Železniční lokomotivy a vozový park</w:t>
            </w:r>
          </w:p>
        </w:tc>
      </w:tr>
      <w:tr w:rsidR="0030770E" w:rsidRPr="004727AA" w14:paraId="2D057D12" w14:textId="77777777" w:rsidTr="00B2531B">
        <w:tc>
          <w:tcPr>
            <w:tcW w:w="3114" w:type="dxa"/>
          </w:tcPr>
          <w:p w14:paraId="3B78DBE0" w14:textId="77777777" w:rsidR="0030770E" w:rsidRPr="004727AA" w:rsidRDefault="0030770E" w:rsidP="00B2531B">
            <w:r w:rsidRPr="004727AA">
              <w:t>Zdrojový rok pro Jízdní řád s počátkem platnosti v roce (n)</w:t>
            </w:r>
          </w:p>
        </w:tc>
        <w:tc>
          <w:tcPr>
            <w:tcW w:w="5812" w:type="dxa"/>
          </w:tcPr>
          <w:p w14:paraId="2697EA55" w14:textId="77777777" w:rsidR="0030770E" w:rsidRPr="004727AA" w:rsidRDefault="0030770E" w:rsidP="00B2531B">
            <w:r w:rsidRPr="004727AA">
              <w:t>Statistický údaj pro rok (n-1)</w:t>
            </w:r>
          </w:p>
        </w:tc>
      </w:tr>
    </w:tbl>
    <w:p w14:paraId="2BE6D703" w14:textId="7C5809F6" w:rsidR="0080273B" w:rsidRDefault="0080273B" w:rsidP="0014762F">
      <w:pPr>
        <w:spacing w:after="0" w:line="120" w:lineRule="auto"/>
      </w:pPr>
    </w:p>
    <w:p w14:paraId="58831DC6" w14:textId="77777777" w:rsidR="0080273B" w:rsidRDefault="0080273B">
      <w:r>
        <w:br w:type="page"/>
      </w:r>
    </w:p>
    <w:tbl>
      <w:tblPr>
        <w:tblStyle w:val="Mkatabulky"/>
        <w:tblW w:w="0" w:type="auto"/>
        <w:tblLook w:val="04A0" w:firstRow="1" w:lastRow="0" w:firstColumn="1" w:lastColumn="0" w:noHBand="0" w:noVBand="1"/>
      </w:tblPr>
      <w:tblGrid>
        <w:gridCol w:w="3114"/>
        <w:gridCol w:w="5812"/>
      </w:tblGrid>
      <w:tr w:rsidR="0030770E" w:rsidRPr="004727AA" w14:paraId="644DAB37" w14:textId="77777777" w:rsidTr="00B2531B">
        <w:tc>
          <w:tcPr>
            <w:tcW w:w="3114" w:type="dxa"/>
          </w:tcPr>
          <w:p w14:paraId="557E95A9" w14:textId="77777777" w:rsidR="0030770E" w:rsidRPr="004727AA" w:rsidRDefault="0030770E" w:rsidP="00B2531B">
            <w:r w:rsidRPr="004727AA">
              <w:lastRenderedPageBreak/>
              <w:t>Název Indexu</w:t>
            </w:r>
          </w:p>
        </w:tc>
        <w:tc>
          <w:tcPr>
            <w:tcW w:w="5812" w:type="dxa"/>
          </w:tcPr>
          <w:p w14:paraId="74405D71" w14:textId="121F7AD7" w:rsidR="0030770E" w:rsidRPr="004727AA" w:rsidRDefault="0030770E" w:rsidP="00B2531B">
            <w:pPr>
              <w:rPr>
                <w:b/>
              </w:rPr>
            </w:pPr>
            <w:r w:rsidRPr="004727AA">
              <w:rPr>
                <w:b/>
              </w:rPr>
              <w:t xml:space="preserve">Průměrná hrubá měsíční mzda podle odvětví </w:t>
            </w:r>
            <w:r w:rsidR="00D003BF" w:rsidRPr="004727AA">
              <w:rPr>
                <w:b/>
              </w:rPr>
              <w:t>–</w:t>
            </w:r>
            <w:r w:rsidRPr="004727AA">
              <w:rPr>
                <w:b/>
              </w:rPr>
              <w:t xml:space="preserve"> doprava a skladování</w:t>
            </w:r>
          </w:p>
        </w:tc>
      </w:tr>
      <w:tr w:rsidR="0030770E" w:rsidRPr="004727AA" w14:paraId="0B83D0C4" w14:textId="77777777" w:rsidTr="00B2531B">
        <w:tc>
          <w:tcPr>
            <w:tcW w:w="3114" w:type="dxa"/>
          </w:tcPr>
          <w:p w14:paraId="12AE3DDE" w14:textId="77777777" w:rsidR="0030770E" w:rsidRPr="004727AA" w:rsidRDefault="0030770E" w:rsidP="00B2531B">
            <w:r w:rsidRPr="004727AA">
              <w:t>Statistický zdroj</w:t>
            </w:r>
          </w:p>
        </w:tc>
        <w:tc>
          <w:tcPr>
            <w:tcW w:w="5812" w:type="dxa"/>
          </w:tcPr>
          <w:p w14:paraId="41881BCE" w14:textId="77777777" w:rsidR="0030770E" w:rsidRPr="004727AA" w:rsidRDefault="0030770E" w:rsidP="00B2531B">
            <w:r w:rsidRPr="004727AA">
              <w:t>Český statistický úřad</w:t>
            </w:r>
          </w:p>
          <w:p w14:paraId="1D9F837B" w14:textId="03CCB4D6" w:rsidR="0030770E" w:rsidRPr="004727AA" w:rsidRDefault="006B4F8E" w:rsidP="00B2531B">
            <w:hyperlink r:id="rId13" w:history="1">
              <w:r w:rsidR="0030770E" w:rsidRPr="004727AA">
                <w:rPr>
                  <w:rStyle w:val="Hypertextovodkaz"/>
                  <w:rFonts w:cstheme="minorBidi"/>
                </w:rPr>
                <w:t>https://www.czso.cz/csu/czso/pmz_cr</w:t>
              </w:r>
            </w:hyperlink>
            <w:r w:rsidR="0030770E" w:rsidRPr="004727AA">
              <w:t xml:space="preserve"> </w:t>
            </w:r>
          </w:p>
        </w:tc>
      </w:tr>
      <w:tr w:rsidR="0030770E" w:rsidRPr="004727AA" w14:paraId="73ABCB8B" w14:textId="77777777" w:rsidTr="00B2531B">
        <w:tc>
          <w:tcPr>
            <w:tcW w:w="3114" w:type="dxa"/>
          </w:tcPr>
          <w:p w14:paraId="5AECA2D4" w14:textId="77777777" w:rsidR="0030770E" w:rsidRPr="004727AA" w:rsidRDefault="0030770E" w:rsidP="00B2531B">
            <w:r w:rsidRPr="004727AA">
              <w:t>Přesný popis</w:t>
            </w:r>
          </w:p>
        </w:tc>
        <w:tc>
          <w:tcPr>
            <w:tcW w:w="5812" w:type="dxa"/>
          </w:tcPr>
          <w:p w14:paraId="7AF331E6" w14:textId="77777777" w:rsidR="0030770E" w:rsidRPr="004727AA" w:rsidRDefault="0030770E" w:rsidP="00B2531B">
            <w:r w:rsidRPr="004727AA">
              <w:t xml:space="preserve">Průměrná hrubá měsíční mzda podle odvětví </w:t>
            </w:r>
          </w:p>
          <w:p w14:paraId="1ED5C551" w14:textId="77777777" w:rsidR="00D003BF" w:rsidRPr="004727AA" w:rsidRDefault="00D003BF" w:rsidP="00D003BF">
            <w:r w:rsidRPr="004727AA">
              <w:t xml:space="preserve">Na přepočtené počty zaměstnanců </w:t>
            </w:r>
          </w:p>
          <w:p w14:paraId="432F7EA0" w14:textId="7CC1338C" w:rsidR="0030770E" w:rsidRPr="004727AA" w:rsidRDefault="0030770E" w:rsidP="00B2531B">
            <w:r w:rsidRPr="004727AA">
              <w:t>Měřící jednotka Kč</w:t>
            </w:r>
          </w:p>
          <w:p w14:paraId="4849F688" w14:textId="77777777" w:rsidR="00D003BF" w:rsidRPr="004727AA" w:rsidRDefault="00D003BF" w:rsidP="00D003BF">
            <w:r w:rsidRPr="004727AA">
              <w:t>Hodnota za Q1-Q4</w:t>
            </w:r>
          </w:p>
          <w:p w14:paraId="22F6DDE8" w14:textId="67A3A580" w:rsidR="0030770E" w:rsidRPr="004727AA" w:rsidRDefault="00D003BF" w:rsidP="00B2531B">
            <w:r w:rsidRPr="004727AA">
              <w:t>Odvětví H "Doprava a skladování“</w:t>
            </w:r>
          </w:p>
        </w:tc>
      </w:tr>
      <w:tr w:rsidR="0030770E" w:rsidRPr="004727AA" w14:paraId="19F86C55" w14:textId="77777777" w:rsidTr="00B2531B">
        <w:tc>
          <w:tcPr>
            <w:tcW w:w="3114" w:type="dxa"/>
          </w:tcPr>
          <w:p w14:paraId="20AC9187" w14:textId="77777777" w:rsidR="0030770E" w:rsidRPr="004727AA" w:rsidRDefault="0030770E" w:rsidP="00B2531B">
            <w:r w:rsidRPr="004727AA">
              <w:t>Zdrojový rok pro Jízdní řád s počátkem platnosti v roce (n)</w:t>
            </w:r>
          </w:p>
        </w:tc>
        <w:tc>
          <w:tcPr>
            <w:tcW w:w="5812" w:type="dxa"/>
          </w:tcPr>
          <w:p w14:paraId="2570043A" w14:textId="6BF3F213" w:rsidR="0030770E" w:rsidRPr="004727AA" w:rsidRDefault="00D003BF" w:rsidP="00B2531B">
            <w:r w:rsidRPr="004727AA">
              <w:t>Předběžný s</w:t>
            </w:r>
            <w:r w:rsidR="0030770E" w:rsidRPr="004727AA">
              <w:t>tatistický údaj pro rok (n-1)</w:t>
            </w:r>
          </w:p>
          <w:p w14:paraId="1757AF9A" w14:textId="46E70DB6" w:rsidR="00D003BF" w:rsidRPr="004727AA" w:rsidRDefault="00D003BF" w:rsidP="00B2531B">
            <w:r w:rsidRPr="004727AA">
              <w:t>Poznámka: předběžný statistický údaj se pro účely Smlouvy a výpočtu Indexů považuje za dále neměnný a konečný</w:t>
            </w:r>
          </w:p>
        </w:tc>
      </w:tr>
    </w:tbl>
    <w:p w14:paraId="11A07CA7" w14:textId="066FC124" w:rsidR="000328C2" w:rsidRDefault="000328C2" w:rsidP="006B2B7B">
      <w:pPr>
        <w:spacing w:before="200"/>
      </w:pPr>
      <w:r>
        <w:t>V</w:t>
      </w:r>
      <w:r w:rsidRPr="001765F6">
        <w:t xml:space="preserve"> případě změny definice Indexu </w:t>
      </w:r>
      <w:r>
        <w:t xml:space="preserve">na straně statistického zdroje </w:t>
      </w:r>
      <w:r w:rsidRPr="001765F6">
        <w:t>během trvání Smlouvy</w:t>
      </w:r>
      <w:r>
        <w:t xml:space="preserve"> se</w:t>
      </w:r>
      <w:r w:rsidRPr="001765F6">
        <w:t xml:space="preserve"> smluvní strany </w:t>
      </w:r>
      <w:r>
        <w:t xml:space="preserve">dohodnou </w:t>
      </w:r>
      <w:r w:rsidRPr="001765F6">
        <w:t xml:space="preserve">na nahrazení jiným </w:t>
      </w:r>
      <w:r>
        <w:t>I</w:t>
      </w:r>
      <w:r w:rsidRPr="001765F6">
        <w:t>ndexem</w:t>
      </w:r>
      <w:r>
        <w:t>, charakterově nejbližším původnímu Indexu</w:t>
      </w:r>
      <w:r w:rsidRPr="001765F6">
        <w:t>.</w:t>
      </w:r>
    </w:p>
    <w:p w14:paraId="1DE84284" w14:textId="684A9E1C" w:rsidR="00EE198E" w:rsidRPr="004727AA" w:rsidRDefault="00EE198E" w:rsidP="00EE198E">
      <w:pPr>
        <w:pStyle w:val="Nadpis2"/>
      </w:pPr>
      <w:r w:rsidRPr="004727AA">
        <w:t>Dopl</w:t>
      </w:r>
      <w:r w:rsidR="008B49EE" w:rsidRPr="004727AA">
        <w:t>něk</w:t>
      </w:r>
      <w:r w:rsidR="0089298F" w:rsidRPr="004727AA">
        <w:t xml:space="preserve"> Výchozího finančního modelu</w:t>
      </w:r>
    </w:p>
    <w:p w14:paraId="3351C09E" w14:textId="1774A0A7" w:rsidR="0089298F" w:rsidRDefault="0089298F" w:rsidP="0089298F">
      <w:r w:rsidRPr="004727AA">
        <w:t xml:space="preserve">Označení listu: </w:t>
      </w:r>
      <w:r w:rsidR="0095710B">
        <w:tab/>
      </w:r>
      <w:bookmarkStart w:id="91" w:name="_Hlk523825246"/>
      <w:r w:rsidRPr="004727AA">
        <w:t>Doplněk</w:t>
      </w:r>
      <w:bookmarkEnd w:id="91"/>
    </w:p>
    <w:p w14:paraId="30CB366A" w14:textId="458DB423" w:rsidR="00C22A61" w:rsidRPr="004727AA" w:rsidRDefault="0089298F" w:rsidP="0089298F">
      <w:r w:rsidRPr="004727AA">
        <w:t xml:space="preserve">Na tomto listu lze doplnit hodnoty, které v souladu se Smlouvou byly vyhrazeny jako položky očekávané, avšak nevyčíslitelné do Nabídky (tj. nezahrnutelné do Výchozího finančního modelu). </w:t>
      </w:r>
      <w:r w:rsidR="00C22A61" w:rsidRPr="004727AA">
        <w:t>Smlouva i Finanční model dokáží prostřednictvím listu Doplněk reagovat na následující případy:</w:t>
      </w:r>
    </w:p>
    <w:p w14:paraId="5ABD30C8" w14:textId="463AF358" w:rsidR="00C22A61" w:rsidRPr="004727AA" w:rsidRDefault="00C22A61" w:rsidP="00E23998">
      <w:pPr>
        <w:pStyle w:val="Odstavecseseznamem"/>
        <w:numPr>
          <w:ilvl w:val="0"/>
          <w:numId w:val="15"/>
        </w:numPr>
      </w:pPr>
      <w:r w:rsidRPr="004727AA">
        <w:t>Změna Počtu vlakových jednotek</w:t>
      </w:r>
    </w:p>
    <w:p w14:paraId="76C3BF54" w14:textId="2FB02E44" w:rsidR="00C04B61" w:rsidRPr="004727AA" w:rsidRDefault="00C04B61" w:rsidP="00E23998">
      <w:pPr>
        <w:pStyle w:val="Odstavecseseznamem"/>
        <w:numPr>
          <w:ilvl w:val="0"/>
          <w:numId w:val="15"/>
        </w:numPr>
      </w:pPr>
      <w:r w:rsidRPr="004727AA">
        <w:t>Obdržení dotace na pořízení Vlakových jednotek</w:t>
      </w:r>
    </w:p>
    <w:p w14:paraId="57E2C5A2" w14:textId="7920A4D4" w:rsidR="00FB7FB0" w:rsidRDefault="00FB7FB0" w:rsidP="00E23998">
      <w:pPr>
        <w:pStyle w:val="Odstavecseseznamem"/>
        <w:numPr>
          <w:ilvl w:val="0"/>
          <w:numId w:val="15"/>
        </w:numPr>
      </w:pPr>
      <w:r>
        <w:t xml:space="preserve">Poplatek „Úhrada </w:t>
      </w:r>
      <w:r w:rsidR="00530768">
        <w:t xml:space="preserve">za použití dopravní cesty“ stanovený </w:t>
      </w:r>
      <w:r w:rsidR="00530768" w:rsidRPr="004727AA">
        <w:t>správcem dráhy</w:t>
      </w:r>
      <w:del w:id="92" w:author="Richard Volín" w:date="2020-06-26T15:03:00Z">
        <w:r w:rsidR="00530768" w:rsidRPr="004727AA">
          <w:delText xml:space="preserve"> (SŽDC)</w:delText>
        </w:r>
      </w:del>
    </w:p>
    <w:p w14:paraId="7C98CD0B" w14:textId="74604FB3" w:rsidR="00C22A61" w:rsidRPr="004727AA" w:rsidRDefault="00530768" w:rsidP="00E23998">
      <w:pPr>
        <w:pStyle w:val="Odstavecseseznamem"/>
        <w:numPr>
          <w:ilvl w:val="0"/>
          <w:numId w:val="15"/>
        </w:numPr>
      </w:pPr>
      <w:r>
        <w:t>P</w:t>
      </w:r>
      <w:r w:rsidR="00C22A61" w:rsidRPr="004727AA">
        <w:t>oplat</w:t>
      </w:r>
      <w:r>
        <w:t>e</w:t>
      </w:r>
      <w:r w:rsidR="00C22A61" w:rsidRPr="004727AA">
        <w:t xml:space="preserve">k </w:t>
      </w:r>
      <w:r w:rsidR="00EC2265" w:rsidRPr="004727AA">
        <w:t>„</w:t>
      </w:r>
      <w:r w:rsidR="00C22A61" w:rsidRPr="004727AA">
        <w:t>Úhrady za použití ostatní infrastruktury</w:t>
      </w:r>
      <w:r w:rsidR="00EC2265" w:rsidRPr="004727AA">
        <w:t>“</w:t>
      </w:r>
      <w:r w:rsidR="00C22A61" w:rsidRPr="004727AA">
        <w:t xml:space="preserve"> </w:t>
      </w:r>
      <w:r w:rsidR="00EF401D">
        <w:t xml:space="preserve">stanovený </w:t>
      </w:r>
      <w:r w:rsidR="00C22A61" w:rsidRPr="004727AA">
        <w:t>správcem dráhy</w:t>
      </w:r>
      <w:del w:id="93" w:author="Richard Volín" w:date="2020-06-26T15:03:00Z">
        <w:r w:rsidR="00C22A61" w:rsidRPr="004727AA">
          <w:delText xml:space="preserve"> (SŽDC)</w:delText>
        </w:r>
      </w:del>
    </w:p>
    <w:p w14:paraId="26CADCC7" w14:textId="30F35BC7" w:rsidR="00EE198E" w:rsidRPr="004727AA" w:rsidRDefault="00B90C96" w:rsidP="0089298F">
      <w:r>
        <w:t>Z</w:t>
      </w:r>
      <w:r w:rsidR="00C04B61" w:rsidRPr="004727AA">
        <w:t>měn</w:t>
      </w:r>
      <w:r>
        <w:t>a</w:t>
      </w:r>
      <w:r w:rsidR="00C04B61" w:rsidRPr="004727AA">
        <w:t xml:space="preserve"> </w:t>
      </w:r>
      <w:r>
        <w:t>p</w:t>
      </w:r>
      <w:r w:rsidR="00C04B61" w:rsidRPr="004727AA">
        <w:t>očtu vlakových jednotek proti Výchozímu počtu vlakových jednotek</w:t>
      </w:r>
      <w:r w:rsidR="00426768" w:rsidRPr="004727AA">
        <w:t xml:space="preserve"> se může dotknout Vozidel ve vlastnictví Dopravce, Vozidel zajištěných na pronájem </w:t>
      </w:r>
      <w:r w:rsidR="00C775C7" w:rsidRPr="004727AA">
        <w:t>či</w:t>
      </w:r>
      <w:r w:rsidR="00426768" w:rsidRPr="004727AA">
        <w:t xml:space="preserve"> leasing, případně i kombinace těchto možností. Změna se týká jak nárůstu celkového Počtu vlakových jednotek</w:t>
      </w:r>
      <w:r w:rsidR="00C775C7" w:rsidRPr="004727AA">
        <w:t xml:space="preserve"> (s kladným znaménkem nákladů)</w:t>
      </w:r>
      <w:r w:rsidR="00426768" w:rsidRPr="004727AA">
        <w:t>, tak i jejich poklesu</w:t>
      </w:r>
      <w:r w:rsidR="00C775C7" w:rsidRPr="004727AA">
        <w:t xml:space="preserve"> (se záporným znaménkem nákladů)</w:t>
      </w:r>
      <w:r w:rsidR="00426768" w:rsidRPr="004727AA">
        <w:t>.</w:t>
      </w:r>
    </w:p>
    <w:p w14:paraId="7B0073DE" w14:textId="1268D658" w:rsidR="0089298F" w:rsidRPr="004727AA" w:rsidRDefault="0089298F" w:rsidP="00E23998">
      <w:pPr>
        <w:pStyle w:val="Odstavecseseznamem"/>
        <w:numPr>
          <w:ilvl w:val="0"/>
          <w:numId w:val="14"/>
        </w:numPr>
      </w:pPr>
      <w:r w:rsidRPr="004727AA">
        <w:t xml:space="preserve">5 </w:t>
      </w:r>
      <w:r w:rsidR="00CA6473" w:rsidRPr="004727AA">
        <w:t>„</w:t>
      </w:r>
      <w:r w:rsidRPr="004727AA">
        <w:t>Odpisy dlouhodobého majetku</w:t>
      </w:r>
      <w:r w:rsidR="00CA6473" w:rsidRPr="004727AA">
        <w:t>“</w:t>
      </w:r>
      <w:r w:rsidRPr="004727AA">
        <w:t xml:space="preserve"> – část  5.1 </w:t>
      </w:r>
      <w:r w:rsidR="00CA6473" w:rsidRPr="004727AA">
        <w:t>„</w:t>
      </w:r>
      <w:r w:rsidRPr="004727AA">
        <w:t>Vozidla</w:t>
      </w:r>
      <w:r w:rsidR="00CA6473" w:rsidRPr="004727AA">
        <w:t>“</w:t>
      </w:r>
      <w:r w:rsidR="00C22A61" w:rsidRPr="004727AA">
        <w:t xml:space="preserve"> –</w:t>
      </w:r>
      <w:r w:rsidR="00C04B61" w:rsidRPr="004727AA">
        <w:t xml:space="preserve"> pokud jsou Vozidla</w:t>
      </w:r>
      <w:r w:rsidR="00C22A61" w:rsidRPr="004727AA">
        <w:t xml:space="preserve"> </w:t>
      </w:r>
      <w:r w:rsidR="00C04B61" w:rsidRPr="004727AA">
        <w:t>v</w:t>
      </w:r>
      <w:r w:rsidR="00C22A61" w:rsidRPr="004727AA">
        <w:t xml:space="preserve"> majetku Dopravce, vloží se část jejich odpisů</w:t>
      </w:r>
      <w:r w:rsidR="00AB744D" w:rsidRPr="004727AA">
        <w:t xml:space="preserve"> </w:t>
      </w:r>
      <w:r w:rsidR="00C04B61" w:rsidRPr="004727AA">
        <w:t xml:space="preserve">připadající na změnu Počtu vlakových jednotek do příslušných období Jízdního řádu </w:t>
      </w:r>
      <w:r w:rsidR="00AB744D" w:rsidRPr="004727AA">
        <w:t xml:space="preserve">zbývající Doby </w:t>
      </w:r>
      <w:r w:rsidR="006D3A70" w:rsidRPr="004727AA">
        <w:t>p</w:t>
      </w:r>
      <w:r w:rsidR="00AB744D" w:rsidRPr="004727AA">
        <w:t>lnění</w:t>
      </w:r>
      <w:r w:rsidR="00C22A61" w:rsidRPr="004727AA">
        <w:t xml:space="preserve">; </w:t>
      </w:r>
    </w:p>
    <w:p w14:paraId="23620933" w14:textId="61F75E8C" w:rsidR="0089298F" w:rsidRPr="004727AA" w:rsidRDefault="00C22A61" w:rsidP="00E23998">
      <w:pPr>
        <w:pStyle w:val="Odstavecseseznamem"/>
        <w:numPr>
          <w:ilvl w:val="0"/>
          <w:numId w:val="14"/>
        </w:numPr>
      </w:pPr>
      <w:r w:rsidRPr="004727AA">
        <w:t xml:space="preserve">6 </w:t>
      </w:r>
      <w:r w:rsidR="00426768" w:rsidRPr="004727AA">
        <w:t>„</w:t>
      </w:r>
      <w:r w:rsidRPr="004727AA">
        <w:t>Pronájem a leasing vozidel</w:t>
      </w:r>
      <w:r w:rsidR="00426768" w:rsidRPr="004727AA">
        <w:t>“</w:t>
      </w:r>
      <w:r w:rsidRPr="004727AA">
        <w:t xml:space="preserve"> – </w:t>
      </w:r>
      <w:r w:rsidR="00C04B61" w:rsidRPr="004727AA">
        <w:t>pokud jsou Vozidla zajištěna</w:t>
      </w:r>
      <w:r w:rsidRPr="004727AA">
        <w:t xml:space="preserve"> formou pronájmu či leasingu, vloží se </w:t>
      </w:r>
      <w:r w:rsidR="00C04B61" w:rsidRPr="004727AA">
        <w:t>změna nákladů</w:t>
      </w:r>
      <w:r w:rsidRPr="004727AA">
        <w:t xml:space="preserve"> na toto </w:t>
      </w:r>
      <w:r w:rsidR="00AB744D" w:rsidRPr="004727AA">
        <w:t xml:space="preserve">zajištění </w:t>
      </w:r>
      <w:r w:rsidR="00C04B61" w:rsidRPr="004727AA">
        <w:t xml:space="preserve">do příslušných období Jízdního řádu </w:t>
      </w:r>
      <w:r w:rsidR="00AB744D" w:rsidRPr="004727AA">
        <w:t>zbývající Dob</w:t>
      </w:r>
      <w:r w:rsidR="00C04B61" w:rsidRPr="004727AA">
        <w:t>y</w:t>
      </w:r>
      <w:r w:rsidR="00AB744D" w:rsidRPr="004727AA">
        <w:t xml:space="preserve"> </w:t>
      </w:r>
      <w:r w:rsidR="006D3A70" w:rsidRPr="004727AA">
        <w:t>p</w:t>
      </w:r>
      <w:r w:rsidR="00AB744D" w:rsidRPr="004727AA">
        <w:t>lnění</w:t>
      </w:r>
      <w:r w:rsidRPr="004727AA">
        <w:t>.</w:t>
      </w:r>
    </w:p>
    <w:p w14:paraId="4A5404E8" w14:textId="1B986781" w:rsidR="00D84813" w:rsidRPr="004727AA" w:rsidRDefault="00D84813" w:rsidP="00D84813">
      <w:r w:rsidRPr="004727AA">
        <w:t>Obdržení dotace na pořízení Vlakových jednotek se na listu Doplněk zohlední tak, že část jejich odpisů připadající na obdrženou dotaci se odečte z příslušných období Jízdního řádu zbývající Doby plnění, a to u Cenotvorné položky 5 „Odpisy dlouhodobého majetku“ – část  5.1 „Vozidla“.</w:t>
      </w:r>
    </w:p>
    <w:p w14:paraId="4A1DC984" w14:textId="1760929D" w:rsidR="00986B56" w:rsidRDefault="00986B56" w:rsidP="00AB744D">
      <w:r>
        <w:t xml:space="preserve">Poplatek </w:t>
      </w:r>
      <w:r w:rsidR="003C79DA">
        <w:t xml:space="preserve">„Úhrada za použití dopravní cesty“ se vypočte zvlášť pro každé nadcházející období Jízdního řádu, podle platného </w:t>
      </w:r>
      <w:r w:rsidR="00F769E2">
        <w:t xml:space="preserve">Prohlášení o dráze a se zohledněním </w:t>
      </w:r>
      <w:r w:rsidR="00BC7DA1">
        <w:t>J</w:t>
      </w:r>
      <w:r w:rsidR="00F769E2">
        <w:t>ízdního řádu pro Objednávku.</w:t>
      </w:r>
      <w:r w:rsidR="00BC7DA1">
        <w:t xml:space="preserve"> </w:t>
      </w:r>
      <w:r w:rsidR="009E4B08" w:rsidRPr="004727AA">
        <w:t>Výpočet poplatku bude proveden před samotným uzavřením Objednávky</w:t>
      </w:r>
      <w:r w:rsidR="004922CF">
        <w:t>.</w:t>
      </w:r>
      <w:r w:rsidR="009E4B08">
        <w:t xml:space="preserve"> </w:t>
      </w:r>
      <w:r w:rsidR="00B455D9">
        <w:t xml:space="preserve">Výše poplatku </w:t>
      </w:r>
      <w:r w:rsidR="00F10E7E">
        <w:t xml:space="preserve">tak vstoupí přímo do </w:t>
      </w:r>
      <w:r w:rsidR="00F10E7E">
        <w:lastRenderedPageBreak/>
        <w:t xml:space="preserve">výpočtu </w:t>
      </w:r>
      <w:r w:rsidR="00F10E7E" w:rsidRPr="004727AA">
        <w:t>Aktualizovaného finančního modelu</w:t>
      </w:r>
      <w:r w:rsidR="00C60400">
        <w:t xml:space="preserve"> a odtud následně i Objednávkové</w:t>
      </w:r>
      <w:r w:rsidR="0076353F">
        <w:t xml:space="preserve"> ceny</w:t>
      </w:r>
      <w:r w:rsidR="00C60400">
        <w:t xml:space="preserve"> bez potřeby dalších úprav. </w:t>
      </w:r>
      <w:r w:rsidR="00BC7DA1">
        <w:t xml:space="preserve">Případné odchylky Skutečnosti proti Objednávce už zpětně nemají vliv na </w:t>
      </w:r>
      <w:r w:rsidR="00AF5E29">
        <w:t xml:space="preserve">výši </w:t>
      </w:r>
      <w:r w:rsidR="0093177C">
        <w:t>položk</w:t>
      </w:r>
      <w:r w:rsidR="00AF5E29">
        <w:t>y</w:t>
      </w:r>
      <w:r w:rsidR="0093177C">
        <w:t xml:space="preserve"> „Úhrada za použití dopravní cesty“.</w:t>
      </w:r>
    </w:p>
    <w:p w14:paraId="0BBAB648" w14:textId="4B3269CE" w:rsidR="00142589" w:rsidRDefault="00AB744D" w:rsidP="00AB744D">
      <w:r w:rsidRPr="004727AA">
        <w:t xml:space="preserve">V případě zavedení poplatku </w:t>
      </w:r>
      <w:r w:rsidR="00EC2265" w:rsidRPr="004727AA">
        <w:t>„Úhrada</w:t>
      </w:r>
      <w:r w:rsidRPr="004727AA">
        <w:t xml:space="preserve"> za použití ostatní infrastruktury</w:t>
      </w:r>
      <w:r w:rsidR="00EC2265" w:rsidRPr="004727AA">
        <w:t>“</w:t>
      </w:r>
      <w:r w:rsidRPr="004727AA">
        <w:t xml:space="preserve"> </w:t>
      </w:r>
      <w:r w:rsidR="00586148" w:rsidRPr="004727AA">
        <w:t xml:space="preserve">bude Objednatelem vypočtena </w:t>
      </w:r>
      <w:r w:rsidR="00586148">
        <w:t xml:space="preserve">výše úhrady </w:t>
      </w:r>
      <w:r w:rsidR="00586148" w:rsidRPr="004727AA">
        <w:t>dopředu pro každé období platnosti Jízdního řádu podle Objednávky, na základě podkladů pro výpočet zveřejněných správcem dráhy</w:t>
      </w:r>
      <w:del w:id="94" w:author="Richard Volín" w:date="2020-06-26T15:03:00Z">
        <w:r w:rsidR="00586148" w:rsidRPr="004727AA">
          <w:delText xml:space="preserve"> (SŽDC).</w:delText>
        </w:r>
      </w:del>
      <w:ins w:id="95" w:author="Richard Volín" w:date="2020-06-26T15:03:00Z">
        <w:r w:rsidR="00586148" w:rsidRPr="004727AA">
          <w:t>.</w:t>
        </w:r>
      </w:ins>
      <w:r w:rsidR="00586148" w:rsidRPr="004727AA">
        <w:t xml:space="preserve"> Výpočet poplatku bude proveden před samotným uzavřením Objednávky </w:t>
      </w:r>
      <w:r w:rsidR="004922CF">
        <w:t>(obdobně jako u poplatku</w:t>
      </w:r>
      <w:r w:rsidR="006C7C73">
        <w:t xml:space="preserve"> „Úhrada za použití dopravní cesty“)</w:t>
      </w:r>
      <w:r w:rsidR="00586148" w:rsidRPr="004727AA">
        <w:t>.</w:t>
      </w:r>
      <w:r w:rsidR="00586148">
        <w:t xml:space="preserve"> </w:t>
      </w:r>
      <w:del w:id="96" w:author="Richard Volín" w:date="2020-06-26T15:03:00Z">
        <w:r w:rsidRPr="004727AA">
          <w:delText xml:space="preserve">Navíc však bude </w:delText>
        </w:r>
        <w:r w:rsidR="00EC2265" w:rsidRPr="004727AA">
          <w:delText xml:space="preserve">odečtena z Finančního modelu položka 12 „Ostatní přímé náklady“ – část 12.1 „Staniční služby“, a to </w:delText>
        </w:r>
        <w:r w:rsidRPr="004727AA">
          <w:delText>pro příslušná období Jízdního řádu po zavedení poplatku Úhrady za použití ostatní infrastruktury</w:delText>
        </w:r>
        <w:r w:rsidR="00EC2265" w:rsidRPr="004727AA">
          <w:delText>. Hodnota odečtu se bude rovnat aktualizované výši položky Staničních služeb pro příslušné období Jízdního řádu tak, aby výsledná hodnota položky Staničních služeb v Aktualizovaném finančním modelu byla nulová</w:delText>
        </w:r>
        <w:r w:rsidR="001240C9">
          <w:delText xml:space="preserve">, a to </w:delText>
        </w:r>
        <w:r w:rsidR="001240C9" w:rsidRPr="001240C9">
          <w:delText>za předpokladu, že nový poplatek „Úhrada za použití ostatní infrastruktury“ plně nahra</w:delText>
        </w:r>
        <w:r w:rsidR="001240C9">
          <w:delText>dí</w:delText>
        </w:r>
        <w:r w:rsidR="001240C9" w:rsidRPr="001240C9">
          <w:delText xml:space="preserve"> náklady </w:delText>
        </w:r>
        <w:r w:rsidR="001240C9">
          <w:delText>do té doby</w:delText>
        </w:r>
        <w:r w:rsidR="001240C9" w:rsidRPr="001240C9">
          <w:delText xml:space="preserve"> </w:delText>
        </w:r>
        <w:r w:rsidR="001240C9">
          <w:delText>vykazované jako</w:delText>
        </w:r>
        <w:r w:rsidR="001240C9" w:rsidRPr="001240C9">
          <w:delText xml:space="preserve"> „Staniční služby“</w:delText>
        </w:r>
        <w:r w:rsidR="00EC2265" w:rsidRPr="004727AA">
          <w:delText>.</w:delText>
        </w:r>
      </w:del>
    </w:p>
    <w:p w14:paraId="4F0E7AFA" w14:textId="365E0CE4" w:rsidR="00681B2E" w:rsidRPr="004727AA" w:rsidRDefault="00681B2E" w:rsidP="00AB744D">
      <w:r w:rsidRPr="004727AA">
        <w:t xml:space="preserve">Doplněk Výchozího finančního modelu </w:t>
      </w:r>
      <w:r>
        <w:t xml:space="preserve">již nepodléhá indexaci, tj. </w:t>
      </w:r>
      <w:r w:rsidRPr="004727AA">
        <w:t xml:space="preserve">hodnota zadaná na listu Doplněk pro dané období Jízdního řádu se přebírá </w:t>
      </w:r>
      <w:r w:rsidR="009B1745" w:rsidRPr="004727AA">
        <w:t xml:space="preserve">do Aktualizovaného finančního modelu </w:t>
      </w:r>
      <w:r w:rsidRPr="004727AA">
        <w:t>bez dalších úprav.</w:t>
      </w:r>
    </w:p>
    <w:p w14:paraId="0117B6FF" w14:textId="7FAD9530" w:rsidR="00EE198E" w:rsidRPr="004727AA" w:rsidRDefault="00D003BF" w:rsidP="00EE198E">
      <w:pPr>
        <w:pStyle w:val="Nadpis2"/>
      </w:pPr>
      <w:r w:rsidRPr="004727AA">
        <w:t>Aktualizovaný</w:t>
      </w:r>
      <w:r w:rsidR="00EE198E" w:rsidRPr="004727AA">
        <w:t xml:space="preserve"> finanční model</w:t>
      </w:r>
    </w:p>
    <w:p w14:paraId="768BFC83" w14:textId="12C7E35C" w:rsidR="00F50960" w:rsidRDefault="00F50960" w:rsidP="00F50960">
      <w:r w:rsidRPr="004727AA">
        <w:t xml:space="preserve">Označení listu: </w:t>
      </w:r>
      <w:r w:rsidR="0095710B">
        <w:tab/>
      </w:r>
      <w:r w:rsidRPr="004727AA">
        <w:t>Model aktualizovaný (MA)</w:t>
      </w:r>
    </w:p>
    <w:p w14:paraId="55A0872C" w14:textId="6811CFD0" w:rsidR="00EE198E" w:rsidRPr="004727AA" w:rsidRDefault="00EC2265" w:rsidP="00EE198E">
      <w:r w:rsidRPr="004727AA">
        <w:t>Aktualizovaný finanční model je vypočten za účelem aktualizace Výchozího finančního modelu</w:t>
      </w:r>
      <w:r w:rsidR="00B2531B" w:rsidRPr="004727AA">
        <w:t xml:space="preserve">. Tím se hodnoty Cenotvorných položek dostávají z jednotné cenové úrovně roku </w:t>
      </w:r>
      <w:del w:id="97" w:author="Richard Volín" w:date="2020-06-26T15:03:00Z">
        <w:r w:rsidR="00B2531B" w:rsidRPr="000B67B0">
          <w:delText>20</w:delText>
        </w:r>
        <w:r w:rsidR="000B67B0" w:rsidRPr="000B67B0">
          <w:delText>20</w:delText>
        </w:r>
      </w:del>
      <w:ins w:id="98" w:author="Richard Volín" w:date="2020-06-26T15:03:00Z">
        <w:r w:rsidR="00B2531B" w:rsidRPr="004727AA">
          <w:t>201</w:t>
        </w:r>
        <w:r w:rsidR="00965EA6">
          <w:t>9</w:t>
        </w:r>
      </w:ins>
      <w:r w:rsidR="00B2531B" w:rsidRPr="004727AA">
        <w:t xml:space="preserve"> na </w:t>
      </w:r>
      <w:r w:rsidR="001240C9">
        <w:t>C</w:t>
      </w:r>
      <w:r w:rsidR="00B2531B" w:rsidRPr="004727AA">
        <w:t>enovou úroveň příslušného roku počátku období Jízdního řádu. Aktualizace je provedena</w:t>
      </w:r>
      <w:r w:rsidRPr="004727AA">
        <w:t xml:space="preserve"> prostřednictvím:</w:t>
      </w:r>
    </w:p>
    <w:p w14:paraId="776F9D62" w14:textId="75890C3C" w:rsidR="00EC2265" w:rsidRPr="004727AA" w:rsidRDefault="00EC2265" w:rsidP="00E23998">
      <w:pPr>
        <w:pStyle w:val="Odstavecseseznamem"/>
        <w:numPr>
          <w:ilvl w:val="0"/>
          <w:numId w:val="16"/>
        </w:numPr>
      </w:pPr>
      <w:r w:rsidRPr="004727AA">
        <w:t>Indexace Výchozího finančního modelu</w:t>
      </w:r>
      <w:r w:rsidR="00B2531B" w:rsidRPr="004727AA">
        <w:t>;</w:t>
      </w:r>
      <w:r w:rsidRPr="004727AA">
        <w:t xml:space="preserve"> a</w:t>
      </w:r>
    </w:p>
    <w:p w14:paraId="08F43C34" w14:textId="76744A4A" w:rsidR="00EC2265" w:rsidRPr="004727AA" w:rsidRDefault="00B2531B" w:rsidP="00E23998">
      <w:pPr>
        <w:pStyle w:val="Odstavecseseznamem"/>
        <w:numPr>
          <w:ilvl w:val="0"/>
          <w:numId w:val="16"/>
        </w:numPr>
      </w:pPr>
      <w:r w:rsidRPr="004727AA">
        <w:t>Doplň</w:t>
      </w:r>
      <w:r w:rsidR="00EC2265" w:rsidRPr="004727AA">
        <w:t>k</w:t>
      </w:r>
      <w:r w:rsidRPr="004727AA">
        <w:t>u</w:t>
      </w:r>
      <w:r w:rsidR="00EC2265" w:rsidRPr="004727AA">
        <w:t xml:space="preserve"> Výchozího finančního modelu</w:t>
      </w:r>
    </w:p>
    <w:p w14:paraId="1CE3759A" w14:textId="02E7069D" w:rsidR="00EC2265" w:rsidRPr="004727AA" w:rsidRDefault="00B2531B" w:rsidP="00EC2265">
      <w:r w:rsidRPr="004727AA">
        <w:t>Indexace Výchozího finančního modelu se do Aktualizovaného finančního modelu projeví tak, že Cenotvorná položka pro dané období Jízdního řádu z Výchozího finančního modelu je znásobena poměrem příslušného Indexu pro dané období Jízdního řádu a Indexu pro období 20</w:t>
      </w:r>
      <w:r w:rsidR="00C15D70">
        <w:t>20</w:t>
      </w:r>
      <w:r w:rsidRPr="004727AA">
        <w:t>/</w:t>
      </w:r>
      <w:r w:rsidR="00380CC0">
        <w:t>2</w:t>
      </w:r>
      <w:r w:rsidR="00C15D70">
        <w:t>1</w:t>
      </w:r>
      <w:r w:rsidRPr="004727AA">
        <w:t xml:space="preserve">.   </w:t>
      </w:r>
      <w:r w:rsidR="00EC2265" w:rsidRPr="004727AA">
        <w:t xml:space="preserve"> </w:t>
      </w:r>
    </w:p>
    <w:p w14:paraId="387ED8A0" w14:textId="732EDC76" w:rsidR="00B2531B" w:rsidRPr="004727AA" w:rsidRDefault="00B2531B" w:rsidP="00EC2265">
      <w:r w:rsidRPr="004727AA">
        <w:t>Doplněk Výchozího finančního modelu se do Aktualizovaného finančního modelu projeví tak, že hodnota zadaná na listu Doplněk pro dané období Jízdního řádu se přebírá bez dalších úprav.</w:t>
      </w:r>
    </w:p>
    <w:p w14:paraId="67CC8CD5" w14:textId="72777D58" w:rsidR="00B2531B" w:rsidRPr="004727AA" w:rsidRDefault="00B2531B" w:rsidP="00D42EDD">
      <w:r w:rsidRPr="004727AA">
        <w:t xml:space="preserve">Výsledná hodnota každé Cenotvorné položky </w:t>
      </w:r>
      <w:r w:rsidR="00D42EDD" w:rsidRPr="004727AA">
        <w:t>Aktualizovaného finančního modelu je pak vypočtena jako součet Indexace Výchozího finančního modelu a Doplňku Výchozího finančního modelu.</w:t>
      </w:r>
    </w:p>
    <w:p w14:paraId="6D1087A3" w14:textId="0E5E3F73" w:rsidR="00D42EDD" w:rsidRPr="004727AA" w:rsidRDefault="00D42EDD" w:rsidP="00D42EDD">
      <w:r w:rsidRPr="004727AA">
        <w:t xml:space="preserve">Aktualizovaná </w:t>
      </w:r>
      <w:r w:rsidR="00287D0C">
        <w:t>cena</w:t>
      </w:r>
      <w:r w:rsidR="00287D0C" w:rsidRPr="004727AA">
        <w:t xml:space="preserve"> </w:t>
      </w:r>
      <w:r w:rsidRPr="004727AA">
        <w:t xml:space="preserve">[tis.Kč] (v buňkách </w:t>
      </w:r>
      <w:del w:id="99" w:author="Richard Volín" w:date="2020-06-26T15:03:00Z">
        <w:r w:rsidR="001211AB">
          <w:delText>G</w:delText>
        </w:r>
        <w:r w:rsidRPr="004727AA">
          <w:delText>24:</w:delText>
        </w:r>
        <w:r w:rsidR="001211AB">
          <w:delText>U</w:delText>
        </w:r>
        <w:r w:rsidRPr="004727AA">
          <w:delText>24</w:delText>
        </w:r>
      </w:del>
      <w:ins w:id="100" w:author="Richard Volín" w:date="2020-06-26T15:03:00Z">
        <w:r w:rsidR="001211AB">
          <w:t>G</w:t>
        </w:r>
        <w:r w:rsidRPr="004727AA">
          <w:t>2</w:t>
        </w:r>
        <w:r w:rsidR="00064E28">
          <w:t>3</w:t>
        </w:r>
        <w:r w:rsidRPr="004727AA">
          <w:t>:</w:t>
        </w:r>
        <w:r w:rsidR="001211AB">
          <w:t>U</w:t>
        </w:r>
        <w:r w:rsidRPr="004727AA">
          <w:t>2</w:t>
        </w:r>
        <w:r w:rsidR="00064E28">
          <w:t>3</w:t>
        </w:r>
      </w:ins>
      <w:r w:rsidRPr="004727AA">
        <w:t xml:space="preserve">) je pro každé období Jízdního řádu vztažena k </w:t>
      </w:r>
      <w:r w:rsidR="001240C9">
        <w:t>C</w:t>
      </w:r>
      <w:r w:rsidRPr="004727AA">
        <w:t>enové úrovni počátku období platnosti Jízdního řádu, pro který byla spočtena.</w:t>
      </w:r>
    </w:p>
    <w:p w14:paraId="79D810C3" w14:textId="6EC5969A" w:rsidR="00936F4A" w:rsidRPr="004727AA" w:rsidRDefault="00936F4A" w:rsidP="00936F4A">
      <w:pPr>
        <w:pStyle w:val="Nadpis3"/>
      </w:pPr>
      <w:r w:rsidRPr="004727AA">
        <w:t xml:space="preserve">Aktualizovaná </w:t>
      </w:r>
      <w:r w:rsidR="00287D0C">
        <w:t>cena</w:t>
      </w:r>
    </w:p>
    <w:p w14:paraId="7108012C" w14:textId="79D5BC82" w:rsidR="00936F4A" w:rsidRPr="00D3673B"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A</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i,j</m:t>
                          </m:r>
                        </m:sub>
                      </m:sSub>
                    </m:num>
                    <m:den>
                      <m:sSub>
                        <m:sSubPr>
                          <m:ctrlPr>
                            <w:rPr>
                              <w:rFonts w:ascii="Cambria Math" w:hAnsi="Cambria Math"/>
                              <w:i/>
                            </w:rPr>
                          </m:ctrlPr>
                        </m:sSubPr>
                        <m:e>
                          <m:r>
                            <w:rPr>
                              <w:rFonts w:ascii="Cambria Math"/>
                            </w:rPr>
                            <m:t>I</m:t>
                          </m:r>
                        </m:e>
                        <m:sub>
                          <m:r>
                            <w:rPr>
                              <w:rFonts w:ascii="Cambria Math"/>
                            </w:rPr>
                            <m:t>i,1</m:t>
                          </m:r>
                        </m:sub>
                      </m:sSub>
                    </m:den>
                  </m:f>
                  <m:r>
                    <w:rPr>
                      <w:rFonts w:ascii="Cambria Math"/>
                    </w:rPr>
                    <m:t>)+N</m:t>
                  </m:r>
                  <m:sSub>
                    <m:sSubPr>
                      <m:ctrlPr>
                        <w:rPr>
                          <w:rFonts w:ascii="Cambria Math" w:hAnsi="Cambria Math"/>
                          <w:i/>
                        </w:rPr>
                      </m:ctrlPr>
                    </m:sSubPr>
                    <m:e>
                      <m:r>
                        <w:rPr>
                          <w:rFonts w:ascii="Cambria Math"/>
                        </w:rPr>
                        <m:t>Z</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B21EA65" w14:textId="77777777" w:rsidR="00936F4A" w:rsidRPr="004727AA" w:rsidRDefault="00936F4A" w:rsidP="00936F4A">
      <w:r w:rsidRPr="004727AA">
        <w:lastRenderedPageBreak/>
        <w:t>kde:</w:t>
      </w:r>
    </w:p>
    <w:p w14:paraId="3F2A16CF" w14:textId="4D08B2EE" w:rsidR="00936F4A" w:rsidRPr="004727AA" w:rsidRDefault="0056429E" w:rsidP="0056429E">
      <w:pPr>
        <w:rPr>
          <w:i/>
        </w:rPr>
      </w:pPr>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4CB9CF2D" w14:textId="15D594FF"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0F4DD23C" w14:textId="478E8163" w:rsidR="00936F4A"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3786F5F4" w14:textId="5F34AAF0"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Z</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doplněné do Výchozího finančního modelu dle pravidel Smlouvy </w:t>
      </w:r>
      <w:r w:rsidR="00694D98">
        <w:t xml:space="preserve">(tj. v listech „Doplněk“) </w:t>
      </w:r>
      <w:r w:rsidR="00936F4A" w:rsidRPr="004727AA">
        <w:t xml:space="preserve">pro období Jízdního řádu </w:t>
      </w:r>
      <w:r w:rsidR="00936F4A" w:rsidRPr="004727AA">
        <w:rPr>
          <w:i/>
        </w:rPr>
        <w:t>j</w:t>
      </w:r>
    </w:p>
    <w:p w14:paraId="4F966748" w14:textId="0F52D123" w:rsidR="00936F4A" w:rsidRPr="004727AA" w:rsidRDefault="006B4F8E" w:rsidP="0056429E">
      <m:oMath>
        <m:sSub>
          <m:sSubPr>
            <m:ctrlPr>
              <w:rPr>
                <w:rFonts w:ascii="Cambria Math" w:hAnsi="Cambria Math"/>
                <w:i/>
              </w:rPr>
            </m:ctrlPr>
          </m:sSubPr>
          <m:e>
            <m:r>
              <w:rPr>
                <w:rFonts w:ascii="Cambria Math"/>
              </w:rPr>
              <m:t>I</m:t>
            </m:r>
          </m:e>
          <m:sub>
            <m:r>
              <w:rPr>
                <w:rFonts w:ascii="Cambria Math"/>
              </w:rPr>
              <m:t>i,j</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j</w:t>
      </w:r>
    </w:p>
    <w:p w14:paraId="58052699" w14:textId="748936F1" w:rsidR="00936F4A" w:rsidRPr="004727AA" w:rsidRDefault="006B4F8E" w:rsidP="0056429E">
      <m:oMath>
        <m:sSub>
          <m:sSubPr>
            <m:ctrlPr>
              <w:rPr>
                <w:rFonts w:ascii="Cambria Math" w:hAnsi="Cambria Math"/>
                <w:i/>
              </w:rPr>
            </m:ctrlPr>
          </m:sSubPr>
          <m:e>
            <m:r>
              <w:rPr>
                <w:rFonts w:ascii="Cambria Math"/>
              </w:rPr>
              <m:t>I</m:t>
            </m:r>
          </m:e>
          <m:sub>
            <m:r>
              <w:rPr>
                <w:rFonts w:ascii="Cambria Math"/>
              </w:rPr>
              <m:t>i,1</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 xml:space="preserve">j </w:t>
      </w:r>
      <w:r w:rsidR="00936F4A" w:rsidRPr="004727AA">
        <w:t>= 1 (tj. Jízdní řád 20</w:t>
      </w:r>
      <w:r w:rsidR="000E0BAD">
        <w:t>20</w:t>
      </w:r>
      <w:r w:rsidR="00936F4A" w:rsidRPr="004727AA">
        <w:t>/</w:t>
      </w:r>
      <w:r w:rsidR="003E2B11">
        <w:t>2</w:t>
      </w:r>
      <w:r w:rsidR="000E0BAD">
        <w:t>1</w:t>
      </w:r>
      <w:r w:rsidR="00936F4A" w:rsidRPr="004727AA">
        <w:t>)</w:t>
      </w:r>
    </w:p>
    <w:p w14:paraId="58A69592" w14:textId="7BD027E1" w:rsidR="00936F4A"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09C4E1A7" w14:textId="6630ECDB" w:rsidR="00936F4A"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936F4A" w:rsidRPr="004727AA">
        <w:tab/>
        <w:t xml:space="preserve">Podíl Cenotvorné položky </w:t>
      </w:r>
      <w:r w:rsidR="00936F4A" w:rsidRPr="004727AA">
        <w:rPr>
          <w:i/>
        </w:rPr>
        <w:t>i</w:t>
      </w:r>
      <w:r w:rsidR="00936F4A" w:rsidRPr="004727AA">
        <w:t xml:space="preserve"> proměnný s Počtem vlakových jednotek</w:t>
      </w:r>
    </w:p>
    <w:p w14:paraId="61116E73" w14:textId="3C1A1785" w:rsidR="00936F4A" w:rsidRPr="004727AA" w:rsidRDefault="006B4F8E"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936F4A" w:rsidRPr="004727AA">
        <w:tab/>
      </w:r>
      <w:r w:rsidR="00936F4A" w:rsidRPr="004727AA">
        <w:tab/>
        <w:t xml:space="preserve">Podíl Cenotvorné položky </w:t>
      </w:r>
      <w:r w:rsidR="00936F4A" w:rsidRPr="004727AA">
        <w:rPr>
          <w:i/>
        </w:rPr>
        <w:t>i</w:t>
      </w:r>
      <w:r w:rsidR="00936F4A" w:rsidRPr="004727AA">
        <w:t xml:space="preserve"> nezávislý na Dopravním výkonu a Počtu vlakových jednotek</w:t>
      </w:r>
    </w:p>
    <w:p w14:paraId="17346E9C" w14:textId="138B1EA0" w:rsidR="00936F4A" w:rsidRPr="004727AA" w:rsidRDefault="00936F4A" w:rsidP="00936F4A">
      <w:pPr>
        <w:pStyle w:val="Nadpis3"/>
      </w:pPr>
      <w:r w:rsidRPr="004727AA">
        <w:t xml:space="preserve">Aktualizovaná jednotková </w:t>
      </w:r>
      <w:r w:rsidR="00287D0C">
        <w:t>cena</w:t>
      </w:r>
    </w:p>
    <w:p w14:paraId="51841FE0" w14:textId="37963203" w:rsidR="00936F4A" w:rsidRPr="00100AA3"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A</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A</m:t>
                  </m:r>
                </m:e>
                <m:sub>
                  <m:r>
                    <w:rPr>
                      <w:rFonts w:ascii="Cambria Math"/>
                    </w:rPr>
                    <m:t>j</m:t>
                  </m:r>
                </m:sub>
              </m:sSub>
            </m:num>
            <m:den>
              <m:r>
                <w:rPr>
                  <w:rFonts w:ascii="Cambria Math"/>
                </w:rPr>
                <m:t>DV</m:t>
              </m:r>
            </m:den>
          </m:f>
        </m:oMath>
      </m:oMathPara>
    </w:p>
    <w:p w14:paraId="54C7BFF9" w14:textId="77777777" w:rsidR="00936F4A" w:rsidRPr="004727AA" w:rsidRDefault="00936F4A" w:rsidP="00936F4A">
      <w:r w:rsidRPr="004727AA">
        <w:t>kde:</w:t>
      </w:r>
    </w:p>
    <w:p w14:paraId="0E1C8701" w14:textId="0363802A" w:rsidR="00936F4A" w:rsidRPr="004727AA" w:rsidRDefault="0056429E" w:rsidP="0056429E">
      <m:oMath>
        <m:r>
          <w:rPr>
            <w:rFonts w:ascii="Cambria Math"/>
          </w:rPr>
          <m:t>JC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jednotková </w:t>
      </w:r>
      <w:r w:rsidR="00287D0C">
        <w:t>cena</w:t>
      </w:r>
      <w:r w:rsidR="00287D0C" w:rsidRPr="004727AA">
        <w:t xml:space="preserve"> </w:t>
      </w:r>
      <w:r w:rsidR="00936F4A" w:rsidRPr="004727AA">
        <w:t>pro období Jízdního řádu j</w:t>
      </w:r>
    </w:p>
    <w:p w14:paraId="7773F924" w14:textId="03AC35A1" w:rsidR="00936F4A" w:rsidRPr="004727AA" w:rsidRDefault="0056429E" w:rsidP="0056429E">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3729DABB" w14:textId="0DDA50C1" w:rsidR="00936F4A" w:rsidRPr="004727AA" w:rsidRDefault="0056429E" w:rsidP="0056429E">
      <m:oMath>
        <m:r>
          <w:rPr>
            <w:rFonts w:ascii="Cambria Math"/>
          </w:rPr>
          <m:t>DV</m:t>
        </m:r>
      </m:oMath>
      <w:r w:rsidR="00936F4A" w:rsidRPr="004727AA">
        <w:tab/>
      </w:r>
      <w:r w:rsidR="00936F4A" w:rsidRPr="004727AA">
        <w:tab/>
        <w:t>Výchozí dopravní výkon</w:t>
      </w:r>
    </w:p>
    <w:p w14:paraId="6539729E" w14:textId="4F7481E7" w:rsidR="00936F4A" w:rsidRPr="004727AA" w:rsidRDefault="00936F4A" w:rsidP="00936F4A">
      <w:pPr>
        <w:pStyle w:val="Nadpis3"/>
      </w:pPr>
      <w:r w:rsidRPr="004727AA">
        <w:t xml:space="preserve">Aktualizovaná jednotková </w:t>
      </w:r>
      <w:r w:rsidR="00287D0C">
        <w:t>cena</w:t>
      </w:r>
      <w:r w:rsidR="00287D0C" w:rsidRPr="004727AA">
        <w:t xml:space="preserve"> </w:t>
      </w:r>
      <w:r w:rsidR="00287D0C">
        <w:t>z</w:t>
      </w:r>
      <w:r w:rsidRPr="004727AA">
        <w:t xml:space="preserve">a </w:t>
      </w:r>
      <w:r w:rsidR="00C814F7">
        <w:t>V</w:t>
      </w:r>
      <w:r w:rsidRPr="004727AA">
        <w:t>ýkon</w:t>
      </w:r>
    </w:p>
    <w:p w14:paraId="67EF0A1D" w14:textId="76C5C1D6" w:rsidR="00936F4A" w:rsidRPr="00100AA3"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5863D7E5" w14:textId="77777777" w:rsidR="00936F4A" w:rsidRPr="004727AA" w:rsidRDefault="00936F4A" w:rsidP="00936F4A">
      <w:r w:rsidRPr="004727AA">
        <w:t>kde:</w:t>
      </w:r>
    </w:p>
    <w:p w14:paraId="095E5279" w14:textId="1BFF7A25" w:rsidR="00936F4A"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oMath>
      <w:r w:rsidR="00936F4A" w:rsidRPr="004727AA">
        <w:tab/>
        <w:t xml:space="preserve">Aktualizovaná jednotková </w:t>
      </w:r>
      <w:r w:rsidR="00287D0C">
        <w:t>cena</w:t>
      </w:r>
      <w:r w:rsidR="00287D0C" w:rsidRPr="004727AA">
        <w:t xml:space="preserve"> </w:t>
      </w:r>
      <w:r w:rsidR="00287D0C">
        <w:t>z</w:t>
      </w:r>
      <w:r w:rsidR="00936F4A" w:rsidRPr="004727AA">
        <w:t xml:space="preserve">a </w:t>
      </w:r>
      <w:r w:rsidR="00C814F7">
        <w:t>V</w:t>
      </w:r>
      <w:r w:rsidR="00936F4A" w:rsidRPr="004727AA">
        <w:t>ýkon pro období Jízdního řádu j</w:t>
      </w:r>
    </w:p>
    <w:p w14:paraId="028E9D1D" w14:textId="7E98B562"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342E1B02" w14:textId="1F17D42E" w:rsidR="00936F4A"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67CEDB6A" w14:textId="4DDA7653" w:rsidR="00936F4A" w:rsidRPr="004727AA" w:rsidRDefault="0056429E" w:rsidP="0056429E">
      <m:oMath>
        <m:r>
          <w:rPr>
            <w:rFonts w:ascii="Cambria Math"/>
          </w:rPr>
          <m:t>DV</m:t>
        </m:r>
      </m:oMath>
      <w:r w:rsidR="00936F4A" w:rsidRPr="004727AA">
        <w:tab/>
      </w:r>
      <w:r w:rsidR="00936F4A" w:rsidRPr="004727AA">
        <w:tab/>
        <w:t>Výchozí dopravní výkon</w:t>
      </w:r>
    </w:p>
    <w:p w14:paraId="7D3EC7B5" w14:textId="0990EB8B" w:rsidR="00EE198E" w:rsidRPr="004727AA" w:rsidRDefault="00D003BF" w:rsidP="00936F4A">
      <w:pPr>
        <w:pStyle w:val="Nadpis2"/>
      </w:pPr>
      <w:r w:rsidRPr="004727AA">
        <w:lastRenderedPageBreak/>
        <w:t>Aktualizovaný</w:t>
      </w:r>
      <w:r w:rsidR="00E175A0" w:rsidRPr="004727AA">
        <w:t xml:space="preserve"> finanční model na Výkon</w:t>
      </w:r>
    </w:p>
    <w:p w14:paraId="0974F33F" w14:textId="5FFB0EA6" w:rsidR="00F50960" w:rsidRDefault="00F50960" w:rsidP="00F50960">
      <w:r w:rsidRPr="004727AA">
        <w:t>Označení listu: MA Výkon</w:t>
      </w:r>
    </w:p>
    <w:p w14:paraId="618FE727" w14:textId="161ADD9F" w:rsidR="00E175A0" w:rsidRPr="004727AA" w:rsidRDefault="00E175A0" w:rsidP="00E175A0">
      <w:r w:rsidRPr="004727AA">
        <w:t>Te</w:t>
      </w:r>
      <w:r w:rsidR="00725493" w:rsidRPr="004727AA">
        <w:t xml:space="preserve">nto list vychází z Aktualizovaného finančního modelu, avšak zobrazuje pouze hodnoty Cenotvorných položek přiřazené na Výkon. Toto přiřazení bylo provedeno násobením příslušné Cenotvorné položky Aktualizovaného finančního modelu [tis.Kč] podílem vyjádřeným pro Výkon [%] (v buňkách </w:t>
      </w:r>
      <w:r w:rsidR="00AF4AB0">
        <w:t>X</w:t>
      </w:r>
      <w:r w:rsidR="00725493" w:rsidRPr="004727AA">
        <w:t>3:</w:t>
      </w:r>
      <w:r w:rsidR="00AF4AB0">
        <w:t>X</w:t>
      </w:r>
      <w:r w:rsidR="00725493" w:rsidRPr="004727AA">
        <w:t>23 Výchozího finančního modelu).</w:t>
      </w:r>
    </w:p>
    <w:p w14:paraId="31532F1D" w14:textId="0C7EAFDD" w:rsidR="00725493" w:rsidRPr="004727AA" w:rsidRDefault="00725493" w:rsidP="00725493">
      <w:r w:rsidRPr="004727AA">
        <w:t xml:space="preserve">Aktualizovaný finanční model na Výkon tedy zobrazuje výši Cenotvorných položek, která je pro účely výpočtu Objednávkového finančního modelu </w:t>
      </w:r>
      <w:bookmarkStart w:id="101" w:name="_Hlk509394508"/>
      <w:r w:rsidRPr="004727AA">
        <w:t>proměnná s Dopravním výkonem</w:t>
      </w:r>
      <w:bookmarkEnd w:id="101"/>
      <w:r w:rsidRPr="004727AA">
        <w:t>; tj. při změně (zvýšení či snížení) Dopravního výkonu se změní přímo úměrně s ním.</w:t>
      </w:r>
    </w:p>
    <w:p w14:paraId="33728418" w14:textId="23772F4C" w:rsidR="00E175A0" w:rsidRPr="004727AA" w:rsidRDefault="00D003BF" w:rsidP="00936F4A">
      <w:pPr>
        <w:pStyle w:val="Nadpis2"/>
      </w:pPr>
      <w:r w:rsidRPr="004727AA">
        <w:t>Aktualizovaný</w:t>
      </w:r>
      <w:r w:rsidR="00E175A0" w:rsidRPr="004727AA">
        <w:t xml:space="preserve"> finanční model na Vozidlo</w:t>
      </w:r>
    </w:p>
    <w:p w14:paraId="6B9CDA38" w14:textId="28019698" w:rsidR="00407D0A" w:rsidRDefault="00407D0A" w:rsidP="00407D0A">
      <w:r w:rsidRPr="004727AA">
        <w:t>Označení listu: MA V</w:t>
      </w:r>
      <w:r w:rsidR="00C55A21" w:rsidRPr="004727AA">
        <w:t>ozidlo</w:t>
      </w:r>
    </w:p>
    <w:p w14:paraId="7B6C8802" w14:textId="50B4CCEF" w:rsidR="00407D0A" w:rsidRPr="004727AA" w:rsidRDefault="00407D0A" w:rsidP="00407D0A">
      <w:r w:rsidRPr="004727AA">
        <w:t xml:space="preserve">Tento list vychází z Aktualizovaného finančního modelu, avšak zobrazuje pouze hodnoty Cenotvorných položek přiřazené na Vozidlo. Toto přiřazení bylo provedeno násobením příslušné Cenotvorné položky Aktualizovaného finančního modelu [tis.Kč] podílem vyjádřeným pro Vozidlo [%] (v buňkách </w:t>
      </w:r>
      <w:r w:rsidR="00502472">
        <w:t>Y</w:t>
      </w:r>
      <w:r w:rsidRPr="004727AA">
        <w:t>3:</w:t>
      </w:r>
      <w:del w:id="102" w:author="Richard Volín" w:date="2020-06-26T15:03:00Z">
        <w:r w:rsidR="00502472">
          <w:delText>Y</w:delText>
        </w:r>
        <w:r w:rsidRPr="004727AA">
          <w:delText>23</w:delText>
        </w:r>
      </w:del>
      <w:ins w:id="103" w:author="Richard Volín" w:date="2020-06-26T15:03:00Z">
        <w:r w:rsidR="00502472">
          <w:t>Y</w:t>
        </w:r>
        <w:r w:rsidRPr="004727AA">
          <w:t>2</w:t>
        </w:r>
        <w:r w:rsidR="00064E28">
          <w:t>2</w:t>
        </w:r>
      </w:ins>
      <w:r w:rsidRPr="004727AA">
        <w:t xml:space="preserve"> Výchozího finančního modelu).</w:t>
      </w:r>
    </w:p>
    <w:p w14:paraId="220D3E64" w14:textId="04393283" w:rsidR="00E175A0" w:rsidRPr="004727AA" w:rsidRDefault="00407D0A" w:rsidP="00E175A0">
      <w:r w:rsidRPr="004727AA">
        <w:t xml:space="preserve">Aktualizovaný finanční model na Vozidlo tedy zobrazuje výši Cenotvorných položek, která je pro účely výpočtu Objednávkového finančního modelu proměnná s Počtem vlakových jednotek; tj. při změně (zvýšení či snížení) </w:t>
      </w:r>
      <w:r w:rsidR="00C55A21" w:rsidRPr="004727AA">
        <w:t>Počtu vlakových jednotek</w:t>
      </w:r>
      <w:r w:rsidRPr="004727AA">
        <w:t xml:space="preserve"> se změní přímo úměrně s ním.</w:t>
      </w:r>
    </w:p>
    <w:p w14:paraId="731FF078" w14:textId="7D9CA8F3" w:rsidR="00E175A0" w:rsidRPr="004727AA" w:rsidRDefault="00D003BF" w:rsidP="00936F4A">
      <w:pPr>
        <w:pStyle w:val="Nadpis2"/>
      </w:pPr>
      <w:r w:rsidRPr="004727AA">
        <w:t>Aktualizovaný</w:t>
      </w:r>
      <w:r w:rsidR="00E175A0" w:rsidRPr="004727AA">
        <w:t xml:space="preserve"> finanční model Fixní</w:t>
      </w:r>
    </w:p>
    <w:p w14:paraId="00462E04" w14:textId="09C6BB06" w:rsidR="00C55A21" w:rsidRDefault="00C55A21" w:rsidP="00C55A21">
      <w:r w:rsidRPr="004727AA">
        <w:t>Označení listu: MA Fixní</w:t>
      </w:r>
      <w:r w:rsidR="0095710B" w:rsidRPr="0095710B">
        <w:t xml:space="preserve"> </w:t>
      </w:r>
    </w:p>
    <w:p w14:paraId="1F60021B" w14:textId="4326C278" w:rsidR="00C55A21" w:rsidRPr="004727AA" w:rsidRDefault="00C55A21" w:rsidP="00C55A21">
      <w:r w:rsidRPr="004727AA">
        <w:t xml:space="preserve">Tento list vychází z Aktualizovaného finančního modelu, avšak zobrazuje pouze hodnoty Cenotvorných položek přiřazené na Fixní složku. Toto přiřazení bylo provedeno násobením příslušné Cenotvorné položky Aktualizovaného finančního modelu [tis.Kč] podílem vyjádřeným pro Fixní složku [%] (v buňkách </w:t>
      </w:r>
      <w:r w:rsidR="00DB14DA">
        <w:t>Z</w:t>
      </w:r>
      <w:r w:rsidRPr="004727AA">
        <w:t>3:</w:t>
      </w:r>
      <w:del w:id="104" w:author="Richard Volín" w:date="2020-06-26T15:03:00Z">
        <w:r w:rsidR="00DB14DA">
          <w:delText>Z</w:delText>
        </w:r>
        <w:r w:rsidRPr="004727AA">
          <w:delText>23</w:delText>
        </w:r>
      </w:del>
      <w:ins w:id="105" w:author="Richard Volín" w:date="2020-06-26T15:03:00Z">
        <w:r w:rsidR="00DB14DA">
          <w:t>Z</w:t>
        </w:r>
        <w:r w:rsidRPr="004727AA">
          <w:t>2</w:t>
        </w:r>
        <w:r w:rsidR="00064E28">
          <w:t>2</w:t>
        </w:r>
      </w:ins>
      <w:r w:rsidRPr="004727AA">
        <w:t xml:space="preserve"> Výchozího finančního modelu).</w:t>
      </w:r>
    </w:p>
    <w:p w14:paraId="09D93A7B" w14:textId="7DE08CC9" w:rsidR="00C55A21" w:rsidRPr="004727AA" w:rsidRDefault="00C55A21" w:rsidP="00C55A21">
      <w:r w:rsidRPr="004727AA">
        <w:t>Aktualizovaný finanční model Fixní tedy zobrazuje výši Cenotvorných položek, která je pro účely výpočtu Objednávkového finančního modelu nezávislá na Dopravním výkonu a Počtu vlakových jednotek; tj. při jejich změně (zvýšení či snížení) zůstane v absolutní částce stejná.</w:t>
      </w:r>
    </w:p>
    <w:p w14:paraId="2A85E977" w14:textId="20A4EDEF" w:rsidR="00936F4A" w:rsidRPr="004727AA" w:rsidRDefault="00936F4A" w:rsidP="00936F4A">
      <w:pPr>
        <w:pStyle w:val="Nadpis1"/>
      </w:pPr>
      <w:r w:rsidRPr="004727AA">
        <w:t xml:space="preserve">Objednávková </w:t>
      </w:r>
      <w:r w:rsidR="00954ED0">
        <w:t>cena</w:t>
      </w:r>
    </w:p>
    <w:p w14:paraId="429FAE26" w14:textId="0E12089C" w:rsidR="00E175A0" w:rsidRPr="004727AA" w:rsidRDefault="00E175A0" w:rsidP="00E175A0">
      <w:pPr>
        <w:pStyle w:val="Nadpis2"/>
      </w:pPr>
      <w:r w:rsidRPr="004727AA">
        <w:t>Objednávka</w:t>
      </w:r>
    </w:p>
    <w:p w14:paraId="1943CC57" w14:textId="4F5BF59B" w:rsidR="00C55A21" w:rsidRDefault="00C55A21" w:rsidP="00C55A21">
      <w:r w:rsidRPr="004727AA">
        <w:t>Označení listu: Objednávka</w:t>
      </w:r>
      <w:r w:rsidR="00110E8F" w:rsidRPr="00110E8F">
        <w:t xml:space="preserve"> </w:t>
      </w:r>
    </w:p>
    <w:p w14:paraId="64E10E47" w14:textId="7248B845" w:rsidR="00E175A0" w:rsidRPr="004727AA" w:rsidRDefault="00C55A21" w:rsidP="00C55A21">
      <w:r w:rsidRPr="004727AA">
        <w:t xml:space="preserve">Tento list slouží k určení parametrů Objednávky, které mají vliv na výpočet Objednávkové </w:t>
      </w:r>
      <w:r w:rsidR="00954ED0">
        <w:t>ceny</w:t>
      </w:r>
      <w:r w:rsidRPr="004727AA">
        <w:t xml:space="preserve">. Na základě </w:t>
      </w:r>
      <w:r w:rsidR="00451D09" w:rsidRPr="004727AA">
        <w:t xml:space="preserve">údajů zadaných do </w:t>
      </w:r>
      <w:r w:rsidRPr="004727AA">
        <w:t xml:space="preserve">tohoto listu se Aktualizovaný finanční model (založený na Výchozím </w:t>
      </w:r>
      <w:r w:rsidR="00451D09" w:rsidRPr="004727AA">
        <w:t>dopravním výkonu a Výchozím počtu vlakových jednotek) přepočte na Objednávkový finanční model (založený na Objednaném dopravním výkonu a Objednaném počtu vlakových jednotek).</w:t>
      </w:r>
      <w:r w:rsidR="00D30C73">
        <w:t xml:space="preserve"> </w:t>
      </w:r>
    </w:p>
    <w:p w14:paraId="799F75DF" w14:textId="0A35CAD0" w:rsidR="00451D09" w:rsidRPr="004727AA" w:rsidRDefault="00451D09" w:rsidP="00C55A21">
      <w:r w:rsidRPr="004727AA">
        <w:lastRenderedPageBreak/>
        <w:t xml:space="preserve">Na počátku listu </w:t>
      </w:r>
      <w:r w:rsidR="000D56C9" w:rsidRPr="004727AA">
        <w:t xml:space="preserve">Objednávka </w:t>
      </w:r>
      <w:r w:rsidRPr="004727AA">
        <w:t xml:space="preserve">jsou shrnuty výchozí </w:t>
      </w:r>
      <w:r w:rsidR="00B96741">
        <w:t xml:space="preserve">provozní </w:t>
      </w:r>
      <w:r w:rsidRPr="004727AA">
        <w:t xml:space="preserve">předpoklady </w:t>
      </w:r>
      <w:r w:rsidR="006E60BA">
        <w:t xml:space="preserve">(viz kapitolu </w:t>
      </w:r>
      <w:r w:rsidR="006E60BA">
        <w:fldChar w:fldCharType="begin"/>
      </w:r>
      <w:r w:rsidR="006E60BA">
        <w:instrText xml:space="preserve"> REF _Ref19182942 \r \h </w:instrText>
      </w:r>
      <w:r w:rsidR="006E60BA">
        <w:fldChar w:fldCharType="separate"/>
      </w:r>
      <w:r w:rsidR="006E60BA">
        <w:t>1.1</w:t>
      </w:r>
      <w:r w:rsidR="006E60BA">
        <w:fldChar w:fldCharType="end"/>
      </w:r>
      <w:r w:rsidR="006E60BA">
        <w:t>).</w:t>
      </w:r>
    </w:p>
    <w:p w14:paraId="5B3AAB84" w14:textId="7193ACDD" w:rsidR="00451D09" w:rsidRPr="004727AA" w:rsidRDefault="00D173F6" w:rsidP="00BB0195">
      <w:r>
        <w:t>Další</w:t>
      </w:r>
      <w:r w:rsidR="000D56C9" w:rsidRPr="004727AA">
        <w:t xml:space="preserve"> tabulka přináší souhrn Aktualizovaného finančního modelu, zejména pro možnost přímého srovnání jednotkové </w:t>
      </w:r>
      <w:r w:rsidR="00D30C73">
        <w:t>Ceny</w:t>
      </w:r>
      <w:r w:rsidR="00D30C73" w:rsidRPr="004727AA">
        <w:t xml:space="preserve"> </w:t>
      </w:r>
      <w:r w:rsidR="000D56C9" w:rsidRPr="004727AA">
        <w:t>s</w:t>
      </w:r>
      <w:r w:rsidR="003261C8" w:rsidRPr="004727AA">
        <w:t>e</w:t>
      </w:r>
      <w:r w:rsidR="000D56C9" w:rsidRPr="004727AA">
        <w:t> </w:t>
      </w:r>
      <w:r w:rsidR="003261C8" w:rsidRPr="004727AA">
        <w:t>souhrnem</w:t>
      </w:r>
      <w:r w:rsidR="000D56C9" w:rsidRPr="004727AA">
        <w:t xml:space="preserve"> Objednávkového fin</w:t>
      </w:r>
      <w:r w:rsidR="003261C8" w:rsidRPr="004727AA">
        <w:t>ančního modelu, který je uveden hned v následující tabulce.</w:t>
      </w:r>
    </w:p>
    <w:p w14:paraId="65ED2EE3" w14:textId="77777777" w:rsidR="008175AD" w:rsidRPr="004727AA" w:rsidRDefault="003261C8" w:rsidP="00BB0195">
      <w:r w:rsidRPr="004727AA">
        <w:t>Do tabulek Objednávky dopravního výkonu se vkládají hodnoty pro každé nadcházejí období platnosti Jízdního řádu, pro které je sestavována Objednávka. Toto období je rozděleno po kalendářních měsících, přičemž měsíc prosinec se zde objevuje dvakrát; poprvé za část měsíce náležející k začátku platnosti Jízdního řádu (tj. od prvního dne platnosti Jízdního řádu do konce kalendářního měsíce), podruhé za část měsíce náležející ke konci platnosti Jízdního řádu (tj. od začátku kalendářního měsíce do posledního dne platnosti Jízdního řádu).</w:t>
      </w:r>
      <w:r w:rsidR="0089790C" w:rsidRPr="004727AA">
        <w:t xml:space="preserve"> </w:t>
      </w:r>
    </w:p>
    <w:p w14:paraId="3913F6EF" w14:textId="0DAD0716" w:rsidR="000D56C9" w:rsidRPr="004727AA" w:rsidRDefault="0089790C" w:rsidP="00BB0195">
      <w:r w:rsidRPr="004727AA">
        <w:t xml:space="preserve">Objednávka dopravního výkonu je </w:t>
      </w:r>
      <w:r w:rsidR="008175AD" w:rsidRPr="004727AA">
        <w:t>v souč</w:t>
      </w:r>
      <w:r w:rsidRPr="004727AA">
        <w:t>t</w:t>
      </w:r>
      <w:r w:rsidR="008175AD" w:rsidRPr="004727AA">
        <w:t>u</w:t>
      </w:r>
      <w:r w:rsidRPr="004727AA">
        <w:t xml:space="preserve"> uvedena v položce Objednaný dopravní výkon [tis.vlkm] (v buňkách </w:t>
      </w:r>
      <w:r w:rsidR="00F2403A" w:rsidRPr="004727AA">
        <w:t>B</w:t>
      </w:r>
      <w:r w:rsidR="00BD13A4">
        <w:t>21</w:t>
      </w:r>
      <w:r w:rsidR="008175AD" w:rsidRPr="004727AA">
        <w:t>:</w:t>
      </w:r>
      <w:r w:rsidR="00B020A2">
        <w:t>P</w:t>
      </w:r>
      <w:r w:rsidR="00215B31">
        <w:t>21</w:t>
      </w:r>
      <w:r w:rsidR="008175AD" w:rsidRPr="004727AA">
        <w:t>), kter</w:t>
      </w:r>
      <w:r w:rsidR="00215B31">
        <w:t>á</w:t>
      </w:r>
      <w:r w:rsidRPr="004727AA">
        <w:t xml:space="preserve"> se skládá ze složek:</w:t>
      </w:r>
    </w:p>
    <w:p w14:paraId="67150A57" w14:textId="64E7A9BB" w:rsidR="0089790C" w:rsidRPr="004727AA" w:rsidRDefault="0089790C" w:rsidP="00E23998">
      <w:pPr>
        <w:pStyle w:val="Odstavecseseznamem"/>
        <w:numPr>
          <w:ilvl w:val="0"/>
          <w:numId w:val="18"/>
        </w:numPr>
      </w:pPr>
      <w:r w:rsidRPr="004727AA">
        <w:t xml:space="preserve">Objednaný dopravní výkon jednotek [tis.vlkm] (v buňkách </w:t>
      </w:r>
      <w:r w:rsidR="00F2403A" w:rsidRPr="004727AA">
        <w:t>B</w:t>
      </w:r>
      <w:r w:rsidR="00D51FF3">
        <w:t>40</w:t>
      </w:r>
      <w:r w:rsidRPr="004727AA">
        <w:t>:</w:t>
      </w:r>
      <w:r w:rsidR="00582B8A">
        <w:t>P</w:t>
      </w:r>
      <w:r w:rsidR="00D51FF3">
        <w:t>40</w:t>
      </w:r>
      <w:r w:rsidRPr="004727AA">
        <w:t>)</w:t>
      </w:r>
      <w:r w:rsidR="008175AD" w:rsidRPr="004727AA">
        <w:t xml:space="preserve"> představuje Dopravní výkon, který je dle Jízdního řádu v Objednávce zajištěn jednou vlakovou jednotkou; zadává se v rozdělení na kalendářní měsíce (v buňkách </w:t>
      </w:r>
      <w:r w:rsidR="00F2403A" w:rsidRPr="004727AA">
        <w:t>B2</w:t>
      </w:r>
      <w:r w:rsidR="00D51FF3">
        <w:t>7</w:t>
      </w:r>
      <w:r w:rsidR="008175AD" w:rsidRPr="004727AA">
        <w:t>:</w:t>
      </w:r>
      <w:r w:rsidR="00582B8A">
        <w:t>P</w:t>
      </w:r>
      <w:r w:rsidR="00D51FF3">
        <w:t>39</w:t>
      </w:r>
      <w:r w:rsidR="008175AD" w:rsidRPr="004727AA">
        <w:t>)</w:t>
      </w:r>
    </w:p>
    <w:p w14:paraId="34E88CDC" w14:textId="77911E44" w:rsidR="0089790C" w:rsidRPr="004727AA" w:rsidRDefault="0089790C" w:rsidP="00E23998">
      <w:pPr>
        <w:pStyle w:val="Odstavecseseznamem"/>
        <w:numPr>
          <w:ilvl w:val="0"/>
          <w:numId w:val="18"/>
        </w:numPr>
      </w:pPr>
      <w:r w:rsidRPr="004727AA">
        <w:t xml:space="preserve">Objednaný dopravní výkon souprav dvou jednotek [tis.vlkm] (v buňkách </w:t>
      </w:r>
      <w:r w:rsidR="00F2403A" w:rsidRPr="004727AA">
        <w:t>B</w:t>
      </w:r>
      <w:r w:rsidR="00845F6B">
        <w:t>60</w:t>
      </w:r>
      <w:r w:rsidRPr="004727AA">
        <w:t>:</w:t>
      </w:r>
      <w:r w:rsidR="00582B8A">
        <w:t>P</w:t>
      </w:r>
      <w:r w:rsidR="00845F6B">
        <w:t>60</w:t>
      </w:r>
      <w:r w:rsidRPr="004727AA">
        <w:t>)</w:t>
      </w:r>
      <w:r w:rsidR="008175AD" w:rsidRPr="004727AA">
        <w:t xml:space="preserve"> představuje Dopravní výkon, který je dle Jízdního řádu v Objednávce zajištěn soupravou dvou vlakových jednotek; zadává se v rozdělení na kalendářní měsíce (v buňkách </w:t>
      </w:r>
      <w:r w:rsidR="00F2403A" w:rsidRPr="004727AA">
        <w:t>B</w:t>
      </w:r>
      <w:r w:rsidR="00845F6B">
        <w:t>47</w:t>
      </w:r>
      <w:r w:rsidR="008175AD" w:rsidRPr="004727AA">
        <w:t>:</w:t>
      </w:r>
      <w:r w:rsidR="00582B8A">
        <w:t>P</w:t>
      </w:r>
      <w:r w:rsidR="00845F6B">
        <w:t>59</w:t>
      </w:r>
      <w:r w:rsidR="008175AD" w:rsidRPr="004727AA">
        <w:t>)</w:t>
      </w:r>
    </w:p>
    <w:p w14:paraId="201E359A" w14:textId="6AD33DF0" w:rsidR="0089790C" w:rsidRPr="004727AA" w:rsidRDefault="0089790C" w:rsidP="00E23998">
      <w:pPr>
        <w:pStyle w:val="Odstavecseseznamem"/>
        <w:numPr>
          <w:ilvl w:val="0"/>
          <w:numId w:val="18"/>
        </w:numPr>
      </w:pPr>
      <w:r w:rsidRPr="004727AA">
        <w:t xml:space="preserve">Objednaný dopravní výkon souprav tří jednotek [tis.vlkm] (v buňkách </w:t>
      </w:r>
      <w:r w:rsidR="00F2403A" w:rsidRPr="004727AA">
        <w:t>B</w:t>
      </w:r>
      <w:r w:rsidR="00E04F66">
        <w:t>80</w:t>
      </w:r>
      <w:r w:rsidRPr="004727AA">
        <w:t>:</w:t>
      </w:r>
      <w:r w:rsidR="0030100E">
        <w:t>P</w:t>
      </w:r>
      <w:r w:rsidR="00E04F66">
        <w:t>80</w:t>
      </w:r>
      <w:r w:rsidRPr="004727AA">
        <w:t>)</w:t>
      </w:r>
      <w:r w:rsidR="008175AD" w:rsidRPr="004727AA">
        <w:t xml:space="preserve"> představuje Dopravní výkon, který je dle Jízdního řádu v Objednávce zajištěn soupravou tří vlakových jednotek; zadává se v rozdělení na kalendářní měsíce (v buňkách </w:t>
      </w:r>
      <w:r w:rsidR="00F2403A" w:rsidRPr="004727AA">
        <w:t>B</w:t>
      </w:r>
      <w:r w:rsidR="00E04F66">
        <w:t>67</w:t>
      </w:r>
      <w:r w:rsidR="008175AD" w:rsidRPr="004727AA">
        <w:t>:</w:t>
      </w:r>
      <w:r w:rsidR="0030100E">
        <w:t>P</w:t>
      </w:r>
      <w:r w:rsidR="00E04F66">
        <w:t>79</w:t>
      </w:r>
      <w:r w:rsidR="008175AD" w:rsidRPr="004727AA">
        <w:t>)</w:t>
      </w:r>
    </w:p>
    <w:p w14:paraId="5F204E8E" w14:textId="12E74288" w:rsidR="008175AD" w:rsidRDefault="008175AD" w:rsidP="008175AD">
      <w:r w:rsidRPr="004727AA">
        <w:t xml:space="preserve">Objednávka počtu vlakových jednotek se pro každé období platnosti Jízdního řádu zadává do poslední tabulky na listu Objednávka (v buňkách </w:t>
      </w:r>
      <w:r w:rsidR="00F2403A" w:rsidRPr="004727AA">
        <w:t>B8</w:t>
      </w:r>
      <w:r w:rsidR="00AC3B48">
        <w:t>7</w:t>
      </w:r>
      <w:r w:rsidRPr="004727AA">
        <w:t>:</w:t>
      </w:r>
      <w:r w:rsidR="0030100E">
        <w:t>P</w:t>
      </w:r>
      <w:r w:rsidR="00F2403A" w:rsidRPr="004727AA">
        <w:t>8</w:t>
      </w:r>
      <w:r w:rsidR="00AC3B48">
        <w:t>7</w:t>
      </w:r>
      <w:r w:rsidRPr="004727AA">
        <w:t>). Na každé období se zadává Objednaný počet vlakových jednotek, i pro případ, že je roven Výchozímu počtu vlakových jednotek.</w:t>
      </w:r>
    </w:p>
    <w:p w14:paraId="20E2E78B" w14:textId="4DF9995C" w:rsidR="00E175A0" w:rsidRPr="004727AA" w:rsidRDefault="00E175A0" w:rsidP="00E175A0">
      <w:pPr>
        <w:pStyle w:val="Nadpis2"/>
      </w:pPr>
      <w:r w:rsidRPr="004727AA">
        <w:t>Objednávkový finanční model</w:t>
      </w:r>
    </w:p>
    <w:p w14:paraId="130E84D3" w14:textId="3A08B877" w:rsidR="00273F64" w:rsidRDefault="00273F64" w:rsidP="00273F64">
      <w:r w:rsidRPr="004727AA">
        <w:t xml:space="preserve">Označení listu: </w:t>
      </w:r>
      <w:r w:rsidR="0077145B">
        <w:tab/>
      </w:r>
      <w:r w:rsidRPr="004727AA">
        <w:t>Model objednávkový (MO)</w:t>
      </w:r>
    </w:p>
    <w:p w14:paraId="63E2F56A" w14:textId="3249FEEB" w:rsidR="00273F64" w:rsidRPr="004727AA" w:rsidRDefault="00273F64" w:rsidP="00273F64">
      <w:r w:rsidRPr="004727AA">
        <w:t>Objednávkový finanční model je vypočten za účelem přizpůsobení Aktualizovaného finančního modelu dohodnuté Objednávce, která stanovuje Objednaný dopravní výkon</w:t>
      </w:r>
      <w:r w:rsidR="00954ED0">
        <w:t xml:space="preserve"> a</w:t>
      </w:r>
      <w:r w:rsidRPr="004727AA">
        <w:t xml:space="preserve"> Objednaný počet vlakových jednotek. Výstupem modelu je Objednávková </w:t>
      </w:r>
      <w:r w:rsidR="00954ED0">
        <w:t>cena</w:t>
      </w:r>
      <w:r w:rsidRPr="004727AA">
        <w:t>, která je platná vždy pro dané období platnosti Jízdního řádu, pro které byla sestavena Objednávka.</w:t>
      </w:r>
    </w:p>
    <w:p w14:paraId="6CF1DDCA" w14:textId="3CAD51F9" w:rsidR="00273F64" w:rsidRPr="004727AA" w:rsidRDefault="00273F64" w:rsidP="00273F64">
      <w:r w:rsidRPr="004727AA">
        <w:t>Hodnota každé Cenotvorné položky v Objednávkovém finančním modelu se skládá ze tří složek:</w:t>
      </w:r>
    </w:p>
    <w:p w14:paraId="602E8A42" w14:textId="2FDA47EA" w:rsidR="00273F64" w:rsidRPr="004727AA" w:rsidRDefault="001E42BE" w:rsidP="001E42BE">
      <w:pPr>
        <w:pStyle w:val="Odstavecseseznamem"/>
        <w:numPr>
          <w:ilvl w:val="0"/>
          <w:numId w:val="19"/>
        </w:numPr>
      </w:pPr>
      <w:r w:rsidRPr="004727AA">
        <w:t>Složka Objednávkového finančního modelu na Výkon (viz dále);</w:t>
      </w:r>
    </w:p>
    <w:p w14:paraId="2AA7B4C6" w14:textId="731BBEF1" w:rsidR="001E42BE" w:rsidRPr="004727AA" w:rsidRDefault="001E42BE" w:rsidP="001E42BE">
      <w:pPr>
        <w:pStyle w:val="Odstavecseseznamem"/>
        <w:numPr>
          <w:ilvl w:val="0"/>
          <w:numId w:val="19"/>
        </w:numPr>
      </w:pPr>
      <w:r w:rsidRPr="004727AA">
        <w:t>Složka Objednávkového finančního modelu na Vozidlo (viz dále);</w:t>
      </w:r>
    </w:p>
    <w:p w14:paraId="040D294A" w14:textId="77FE0A27" w:rsidR="001E42BE" w:rsidRPr="004727AA" w:rsidRDefault="001E42BE" w:rsidP="001E42BE">
      <w:pPr>
        <w:pStyle w:val="Odstavecseseznamem"/>
        <w:numPr>
          <w:ilvl w:val="0"/>
          <w:numId w:val="19"/>
        </w:numPr>
      </w:pPr>
      <w:r w:rsidRPr="004727AA">
        <w:t>Složka Aktualizovaného finančního modelu Fixní (viz výše) – vzhledem k fixnímu charakteru je přebírána z Aktualizovaného finančního modelu, neboť na ni nemá nastavení Objednávky vliv</w:t>
      </w:r>
    </w:p>
    <w:p w14:paraId="53AE19D5" w14:textId="45FB1C52" w:rsidR="004F2B93" w:rsidRDefault="00180FF9" w:rsidP="001E42BE">
      <w:bookmarkStart w:id="106" w:name="_Hlk523829466"/>
      <w:r>
        <w:t>P</w:t>
      </w:r>
      <w:r w:rsidRPr="00180FF9">
        <w:t xml:space="preserve">ro </w:t>
      </w:r>
      <w:r w:rsidR="004F2B93">
        <w:t xml:space="preserve">následující </w:t>
      </w:r>
      <w:r w:rsidRPr="00180FF9">
        <w:t xml:space="preserve">Cenotvorné položky </w:t>
      </w:r>
      <w:r w:rsidR="004F2B93">
        <w:t>platí zvláštní postup výpočtu Objednávkové ceny</w:t>
      </w:r>
      <w:r w:rsidR="004F2B93" w:rsidRPr="00180FF9">
        <w:t>, neboť dopady Objednávky do těchto položek byly již zohledněny v</w:t>
      </w:r>
      <w:r w:rsidR="004F2B93">
        <w:t xml:space="preserve"> Aktualizovaném finančním modelu </w:t>
      </w:r>
      <w:r w:rsidR="00170ADA">
        <w:t xml:space="preserve">formou </w:t>
      </w:r>
      <w:r w:rsidR="00170ADA">
        <w:lastRenderedPageBreak/>
        <w:t xml:space="preserve">Doplňku </w:t>
      </w:r>
      <w:r w:rsidR="004F2B93">
        <w:t>a nejsou tudíž řešeny smluvním přepočtem dle Objednávky jako položky ostatní</w:t>
      </w:r>
      <w:r w:rsidR="007450B8">
        <w:t>. Adekvátně tomu se u těchto položek odlišují i výpočtové vzorce v kapitole 4.2.1</w:t>
      </w:r>
      <w:r w:rsidR="004F2B93">
        <w:t xml:space="preserve">: </w:t>
      </w:r>
    </w:p>
    <w:p w14:paraId="3117F08C" w14:textId="55933F7A" w:rsidR="004F2B93" w:rsidRDefault="00180FF9" w:rsidP="005D493E">
      <w:pPr>
        <w:pStyle w:val="Odstavecseseznamem"/>
        <w:numPr>
          <w:ilvl w:val="0"/>
          <w:numId w:val="30"/>
        </w:numPr>
      </w:pPr>
      <w:r w:rsidRPr="00180FF9">
        <w:t>„5</w:t>
      </w:r>
      <w:r w:rsidR="007450B8">
        <w:t>.1</w:t>
      </w:r>
      <w:r w:rsidRPr="00180FF9">
        <w:t xml:space="preserve"> Odpisy dlouhodobého majetku</w:t>
      </w:r>
      <w:r w:rsidR="00A66CA5">
        <w:t xml:space="preserve"> – </w:t>
      </w:r>
      <w:r w:rsidRPr="00180FF9">
        <w:t>Vozidla“</w:t>
      </w:r>
      <w:r w:rsidR="004F2B93">
        <w:t>;</w:t>
      </w:r>
      <w:r w:rsidRPr="00180FF9">
        <w:t xml:space="preserve"> </w:t>
      </w:r>
    </w:p>
    <w:p w14:paraId="08BE6314" w14:textId="77777777" w:rsidR="004F2B93" w:rsidRDefault="00180FF9" w:rsidP="005D493E">
      <w:pPr>
        <w:pStyle w:val="Odstavecseseznamem"/>
        <w:numPr>
          <w:ilvl w:val="0"/>
          <w:numId w:val="30"/>
        </w:numPr>
      </w:pPr>
      <w:r w:rsidRPr="00180FF9">
        <w:t>„6 Pronájem a leasing vozidel“</w:t>
      </w:r>
      <w:r w:rsidR="004F2B93">
        <w:t>;</w:t>
      </w:r>
    </w:p>
    <w:p w14:paraId="02484738" w14:textId="0FE2CEDD" w:rsidR="00180FF9" w:rsidRDefault="004F2B93" w:rsidP="005D493E">
      <w:pPr>
        <w:pStyle w:val="Odstavecseseznamem"/>
        <w:numPr>
          <w:ilvl w:val="0"/>
          <w:numId w:val="30"/>
        </w:numPr>
      </w:pPr>
      <w:r>
        <w:t xml:space="preserve">„10 </w:t>
      </w:r>
      <w:r w:rsidRPr="004F2B93">
        <w:t>Úhrada za použití dopravní cesty</w:t>
      </w:r>
      <w:r>
        <w:t>“</w:t>
      </w:r>
      <w:bookmarkEnd w:id="106"/>
      <w:r w:rsidR="00FC4CE1">
        <w:t>;</w:t>
      </w:r>
    </w:p>
    <w:p w14:paraId="0B269ED9" w14:textId="31F6C6CA" w:rsidR="00FC4CE1" w:rsidRDefault="00FC4CE1" w:rsidP="005D493E">
      <w:pPr>
        <w:pStyle w:val="Odstavecseseznamem"/>
        <w:numPr>
          <w:ilvl w:val="0"/>
          <w:numId w:val="30"/>
        </w:numPr>
      </w:pPr>
      <w:r>
        <w:t xml:space="preserve">„11 </w:t>
      </w:r>
      <w:r w:rsidRPr="004727AA">
        <w:t>Úhrada za použití ostatní infrastruktury“</w:t>
      </w:r>
      <w:r>
        <w:t>.</w:t>
      </w:r>
    </w:p>
    <w:p w14:paraId="09AFF5F9" w14:textId="61DD71D8" w:rsidR="00B67D14" w:rsidRDefault="005F43B6" w:rsidP="001E42BE">
      <w:r>
        <w:t xml:space="preserve">Další odlišností, která je patrná </w:t>
      </w:r>
      <w:r w:rsidR="00842671">
        <w:t>ve výpočtu Objednávkové ceny níže, je zacházení s</w:t>
      </w:r>
      <w:r w:rsidR="00502B7E">
        <w:t xml:space="preserve"> variabilní složkou </w:t>
      </w:r>
      <w:r w:rsidR="00842671">
        <w:t>cenotvorný</w:t>
      </w:r>
      <w:r w:rsidR="00502B7E">
        <w:t>ch</w:t>
      </w:r>
      <w:r w:rsidR="00842671">
        <w:t xml:space="preserve"> polož</w:t>
      </w:r>
      <w:r w:rsidR="00502B7E">
        <w:t>e</w:t>
      </w:r>
      <w:r w:rsidR="00842671">
        <w:t>k vázaný</w:t>
      </w:r>
      <w:r w:rsidR="00502B7E">
        <w:t>ch</w:t>
      </w:r>
      <w:r w:rsidR="00842671">
        <w:t xml:space="preserve"> na vlakový personál</w:t>
      </w:r>
      <w:r w:rsidR="00BA17B0">
        <w:t xml:space="preserve"> při řazení vlakových jednotek do souprav</w:t>
      </w:r>
      <w:r w:rsidR="00842671">
        <w:t>.</w:t>
      </w:r>
      <w:r w:rsidR="002F6839">
        <w:t xml:space="preserve"> Protože </w:t>
      </w:r>
      <w:r w:rsidR="00C35493">
        <w:t xml:space="preserve">variabilní </w:t>
      </w:r>
      <w:r w:rsidR="002F6839">
        <w:t>náklady na zajištění vlakového personálu nerostou úměrně s</w:t>
      </w:r>
      <w:r w:rsidR="00BA17B0">
        <w:t>e zvětšováním počtu jednotek v soupravě,</w:t>
      </w:r>
      <w:r w:rsidR="002F6839">
        <w:t> </w:t>
      </w:r>
      <w:r w:rsidR="003276E9">
        <w:t xml:space="preserve">zohledněna je </w:t>
      </w:r>
      <w:r w:rsidR="00BA17B0">
        <w:t xml:space="preserve">tato </w:t>
      </w:r>
      <w:r w:rsidR="003276E9">
        <w:t>skutečnost</w:t>
      </w:r>
      <w:r w:rsidR="00BA17B0">
        <w:t xml:space="preserve"> i ve výpočtu</w:t>
      </w:r>
      <w:r w:rsidR="00B67D14">
        <w:t xml:space="preserve"> položek:</w:t>
      </w:r>
    </w:p>
    <w:p w14:paraId="0E9CDA06" w14:textId="09FACE6C" w:rsidR="00B67D14" w:rsidRDefault="00B67D14" w:rsidP="00B67D14">
      <w:pPr>
        <w:pStyle w:val="Odstavecseseznamem"/>
        <w:numPr>
          <w:ilvl w:val="0"/>
          <w:numId w:val="30"/>
        </w:numPr>
      </w:pPr>
      <w:r w:rsidRPr="00180FF9">
        <w:t>„</w:t>
      </w:r>
      <w:r>
        <w:t>7.1</w:t>
      </w:r>
      <w:r w:rsidRPr="00180FF9">
        <w:t xml:space="preserve"> </w:t>
      </w:r>
      <w:r>
        <w:t xml:space="preserve">Mzdové náklady – </w:t>
      </w:r>
      <w:r w:rsidRPr="00180FF9">
        <w:t>V</w:t>
      </w:r>
      <w:r w:rsidR="005D6F02">
        <w:t>lakový personál</w:t>
      </w:r>
      <w:r w:rsidRPr="00180FF9">
        <w:t>“</w:t>
      </w:r>
      <w:r>
        <w:t>;</w:t>
      </w:r>
      <w:r w:rsidRPr="00180FF9">
        <w:t xml:space="preserve"> </w:t>
      </w:r>
    </w:p>
    <w:p w14:paraId="3264C79C" w14:textId="57342A6D" w:rsidR="00B67D14" w:rsidRDefault="00B67D14" w:rsidP="00B67D14">
      <w:pPr>
        <w:pStyle w:val="Odstavecseseznamem"/>
        <w:numPr>
          <w:ilvl w:val="0"/>
          <w:numId w:val="30"/>
        </w:numPr>
      </w:pPr>
      <w:r w:rsidRPr="00180FF9">
        <w:t>„</w:t>
      </w:r>
      <w:r w:rsidR="005D6F02">
        <w:t>8.1</w:t>
      </w:r>
      <w:r w:rsidRPr="00180FF9">
        <w:t xml:space="preserve"> </w:t>
      </w:r>
      <w:r w:rsidR="005D6F02">
        <w:t>Sociální a zdravotní pojištění – Vlakový personál</w:t>
      </w:r>
      <w:r w:rsidRPr="00180FF9">
        <w:t>“</w:t>
      </w:r>
      <w:r w:rsidR="00C35493">
        <w:t>.</w:t>
      </w:r>
    </w:p>
    <w:p w14:paraId="7730E513" w14:textId="4E7A81DC" w:rsidR="001E42BE" w:rsidRPr="004727AA" w:rsidRDefault="001E42BE" w:rsidP="001E42BE">
      <w:r w:rsidRPr="004727AA">
        <w:t xml:space="preserve">Objednávková </w:t>
      </w:r>
      <w:r w:rsidR="00DE1F0D">
        <w:t>cena</w:t>
      </w:r>
      <w:r w:rsidR="00DE1F0D" w:rsidRPr="004727AA">
        <w:t xml:space="preserve"> </w:t>
      </w:r>
      <w:r w:rsidRPr="004727AA">
        <w:t xml:space="preserve">[tis.Kč] </w:t>
      </w:r>
      <w:r w:rsidR="00DE1F0D" w:rsidRPr="004727AA">
        <w:t>j</w:t>
      </w:r>
      <w:r w:rsidR="00CE61D3">
        <w:t>e</w:t>
      </w:r>
      <w:r w:rsidR="00DE1F0D" w:rsidRPr="004727AA">
        <w:t xml:space="preserve"> </w:t>
      </w:r>
      <w:r w:rsidRPr="004727AA">
        <w:t xml:space="preserve">pro každé období Jízdního řádu </w:t>
      </w:r>
      <w:r w:rsidR="00DE1F0D" w:rsidRPr="004727AA">
        <w:t>vztažen</w:t>
      </w:r>
      <w:r w:rsidR="00CE61D3">
        <w:t>a</w:t>
      </w:r>
      <w:r w:rsidR="00DE1F0D" w:rsidRPr="004727AA">
        <w:t xml:space="preserve"> </w:t>
      </w:r>
      <w:r w:rsidR="006B2B7B">
        <w:t>k </w:t>
      </w:r>
      <w:r w:rsidRPr="004727AA">
        <w:t xml:space="preserve">cenové úrovni počátku období platnosti Jízdního řádu, pro který </w:t>
      </w:r>
      <w:r w:rsidR="00DE1F0D" w:rsidRPr="004727AA">
        <w:t>byl</w:t>
      </w:r>
      <w:r w:rsidR="00DE1F0D">
        <w:t>y</w:t>
      </w:r>
      <w:r w:rsidR="00DE1F0D" w:rsidRPr="004727AA">
        <w:t xml:space="preserve"> spočten</w:t>
      </w:r>
      <w:r w:rsidR="00DE1F0D">
        <w:t>y</w:t>
      </w:r>
      <w:r w:rsidRPr="004727AA">
        <w:t>.</w:t>
      </w:r>
    </w:p>
    <w:p w14:paraId="0B67E321" w14:textId="63044F71" w:rsidR="008852F3" w:rsidRPr="004727AA" w:rsidRDefault="008852F3" w:rsidP="008852F3">
      <w:pPr>
        <w:pStyle w:val="Nadpis3"/>
      </w:pPr>
      <w:r w:rsidRPr="004727AA">
        <w:t xml:space="preserve">Objednávková </w:t>
      </w:r>
      <w:r w:rsidR="00DE1F0D">
        <w:t>cena</w:t>
      </w:r>
    </w:p>
    <w:p w14:paraId="2B811D84" w14:textId="7945B652" w:rsidR="008852F3" w:rsidRPr="00CC1A1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O</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3561118" w14:textId="77777777" w:rsidR="008852F3" w:rsidRPr="004727AA" w:rsidRDefault="008852F3" w:rsidP="008852F3">
      <w:r w:rsidRPr="004727AA">
        <w:t>přičemž:</w:t>
      </w:r>
    </w:p>
    <w:p w14:paraId="67DA8BC6" w14:textId="1EE52CAC"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+3∙D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+3∙D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rsidR="00CD6142">
        <w:t xml:space="preserve"> </w:t>
      </w:r>
      <w:r w:rsidR="004668ED">
        <w:tab/>
      </w:r>
      <w:r w:rsidR="007450B8">
        <w:t>vyjma</w:t>
      </w:r>
      <w:r w:rsidR="007450B8" w:rsidRPr="004727AA">
        <w:t xml:space="preserve"> </w:t>
      </w:r>
      <m:oMath>
        <m:r>
          <w:rPr>
            <w:rFonts w:ascii="Cambria Math"/>
          </w:rPr>
          <m:t xml:space="preserve">i=7.1,  i=8.1,  i=10, </m:t>
        </m:r>
      </m:oMath>
      <w:r w:rsidR="005B3474">
        <w:t xml:space="preserve"> </w:t>
      </w:r>
      <m:oMath>
        <m:r>
          <w:rPr>
            <w:rFonts w:ascii="Cambria Math"/>
          </w:rPr>
          <m:t>i=11</m:t>
        </m:r>
      </m:oMath>
    </w:p>
    <w:p w14:paraId="5B51DF55" w14:textId="58EF81F3" w:rsidR="00E107E5" w:rsidRPr="004727AA" w:rsidRDefault="00E107E5" w:rsidP="00E107E5">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t xml:space="preserve"> </w:t>
      </w:r>
      <w:r w:rsidR="004668ED">
        <w:tab/>
      </w:r>
      <w:r w:rsidR="00D74EB0">
        <w:t xml:space="preserve">pouze pro </w:t>
      </w:r>
      <m:oMath>
        <m:r>
          <w:rPr>
            <w:rFonts w:ascii="Cambria Math"/>
          </w:rPr>
          <m:t>i=7.1,  i=8.1</m:t>
        </m:r>
      </m:oMath>
    </w:p>
    <w:p w14:paraId="5FB984F6" w14:textId="6E33A671" w:rsidR="00DD4F62"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oMath>
      <w:r w:rsidR="00DD4F62">
        <w:t xml:space="preserve"> </w:t>
      </w:r>
      <w:r w:rsidR="004668ED">
        <w:tab/>
      </w:r>
      <w:r w:rsidR="004668ED">
        <w:tab/>
      </w:r>
      <w:r w:rsidR="004668ED">
        <w:tab/>
      </w:r>
      <w:r w:rsidR="004668ED">
        <w:tab/>
      </w:r>
      <w:r w:rsidR="00DD4F62" w:rsidRPr="004727AA">
        <w:t xml:space="preserve">pouze pro </w:t>
      </w:r>
      <m:oMath>
        <m:r>
          <w:rPr>
            <w:rFonts w:ascii="Cambria Math"/>
          </w:rPr>
          <m:t>i=10,</m:t>
        </m:r>
      </m:oMath>
      <w:r w:rsidR="00DC63DD">
        <w:t xml:space="preserve"> </w:t>
      </w:r>
      <m:oMath>
        <m:r>
          <w:rPr>
            <w:rFonts w:ascii="Cambria Math" w:hAnsi="Cambria Math"/>
          </w:rPr>
          <m:t xml:space="preserve"> </m:t>
        </m:r>
        <m:r>
          <w:rPr>
            <w:rFonts w:ascii="Cambria Math"/>
          </w:rPr>
          <m:t>i=11</m:t>
        </m:r>
      </m:oMath>
    </w:p>
    <w:p w14:paraId="463124C3" w14:textId="5C68C6A7"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r>
          <w:rPr>
            <w:rFonts w:ascii="Cambria Math" w:hAnsi="Cambria Math"/>
          </w:rPr>
          <m:t>⋅</m:t>
        </m:r>
        <m:f>
          <m:fPr>
            <m:ctrlPr>
              <w:rPr>
                <w:rFonts w:ascii="Cambria Math" w:hAnsi="Cambria Math"/>
                <w:i/>
              </w:rPr>
            </m:ctrlPr>
          </m:fPr>
          <m:num>
            <m:r>
              <w:rPr>
                <w:rFonts w:ascii="Cambria Math" w:hAnsi="Cambria Math"/>
              </w:rPr>
              <m:t>V</m:t>
            </m:r>
            <m:sSub>
              <m:sSubPr>
                <m:ctrlPr>
                  <w:rPr>
                    <w:rFonts w:ascii="Cambria Math" w:hAnsi="Cambria Math"/>
                    <w:i/>
                  </w:rPr>
                </m:ctrlPr>
              </m:sSubPr>
              <m:e>
                <m:r>
                  <w:rPr>
                    <w:rFonts w:ascii="Cambria Math" w:hAnsi="Cambria Math"/>
                  </w:rPr>
                  <m:t>O</m:t>
                </m:r>
              </m:e>
              <m:sub>
                <m:r>
                  <w:rPr>
                    <w:rFonts w:ascii="Cambria Math" w:hAnsi="Cambria Math"/>
                  </w:rPr>
                  <m:t>j</m:t>
                </m:r>
              </m:sub>
            </m:sSub>
          </m:num>
          <m:den>
            <m:r>
              <w:rPr>
                <w:rFonts w:ascii="Cambria Math" w:hAnsi="Cambria Math"/>
              </w:rPr>
              <m:t>VV</m:t>
            </m:r>
          </m:den>
        </m:f>
      </m:oMath>
      <w:r w:rsidR="008852F3" w:rsidRPr="004727AA">
        <w:t xml:space="preserve"> </w:t>
      </w:r>
      <w:r w:rsidR="004668ED">
        <w:tab/>
      </w:r>
      <w:r w:rsidR="004668ED">
        <w:tab/>
      </w:r>
      <w:r w:rsidR="004668ED">
        <w:tab/>
      </w:r>
      <w:r w:rsidR="00D121D9">
        <w:t>vyjma</w:t>
      </w:r>
      <w:r w:rsidR="00D121D9" w:rsidRPr="004727AA">
        <w:t xml:space="preserve"> </w:t>
      </w:r>
      <m:oMath>
        <m:r>
          <w:rPr>
            <w:rFonts w:ascii="Cambria Math" w:hAnsi="Cambria Math"/>
          </w:rPr>
          <m:t>i=5.1</m:t>
        </m:r>
      </m:oMath>
      <w:r w:rsidR="00D121D9" w:rsidRPr="004727AA">
        <w:t xml:space="preserve">, </w:t>
      </w:r>
      <m:oMath>
        <m:r>
          <w:rPr>
            <w:rFonts w:ascii="Cambria Math"/>
          </w:rPr>
          <m:t>i=6</m:t>
        </m:r>
      </m:oMath>
      <w:r w:rsidR="00D121D9">
        <w:t xml:space="preserve"> </w:t>
      </w:r>
    </w:p>
    <w:p w14:paraId="665C3404" w14:textId="473EC0BF" w:rsidR="008852F3" w:rsidRPr="004727AA" w:rsidRDefault="0056429E" w:rsidP="0056429E">
      <w:pPr>
        <w:ind w:left="1418" w:hanging="1418"/>
      </w:pPr>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oMath>
      <w:r w:rsidR="008852F3" w:rsidRPr="004727AA">
        <w:t xml:space="preserve"> </w:t>
      </w:r>
      <w:r w:rsidR="004668ED">
        <w:tab/>
      </w:r>
      <w:r w:rsidR="004668ED">
        <w:tab/>
      </w:r>
      <w:r w:rsidR="004668ED">
        <w:tab/>
      </w:r>
      <w:r w:rsidR="004668ED">
        <w:tab/>
      </w:r>
      <w:r w:rsidR="008852F3" w:rsidRPr="004727AA">
        <w:t xml:space="preserve">pouze pro </w:t>
      </w:r>
      <m:oMath>
        <m:r>
          <w:rPr>
            <w:rFonts w:ascii="Cambria Math" w:hAnsi="Cambria Math"/>
          </w:rPr>
          <m:t>i=5.1</m:t>
        </m:r>
      </m:oMath>
      <w:r w:rsidR="008852F3" w:rsidRPr="004727AA">
        <w:t xml:space="preserve">, </w:t>
      </w:r>
      <m:oMath>
        <m:r>
          <w:rPr>
            <w:rFonts w:ascii="Cambria Math"/>
          </w:rPr>
          <m:t>i=6</m:t>
        </m:r>
      </m:oMath>
      <w:r w:rsidR="002D7F6B">
        <w:t xml:space="preserve"> </w:t>
      </w:r>
    </w:p>
    <w:p w14:paraId="7A445BDC" w14:textId="77777777" w:rsidR="008852F3" w:rsidRPr="004727AA" w:rsidRDefault="008852F3" w:rsidP="008852F3">
      <w:r w:rsidRPr="004727AA">
        <w:t>kde:</w:t>
      </w:r>
    </w:p>
    <w:p w14:paraId="2B850208" w14:textId="5ABC567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DE1F0D">
        <w:t>cena</w:t>
      </w:r>
      <w:r w:rsidR="00DE1F0D" w:rsidRPr="004727AA">
        <w:t xml:space="preserve"> </w:t>
      </w:r>
      <w:r w:rsidR="008852F3" w:rsidRPr="004727AA">
        <w:t xml:space="preserve">pro období Jízdního řádu </w:t>
      </w:r>
      <w:r w:rsidR="008852F3" w:rsidRPr="004727AA">
        <w:rPr>
          <w:i/>
        </w:rPr>
        <w:t>j</w:t>
      </w:r>
    </w:p>
    <w:p w14:paraId="28ABB12B" w14:textId="6CDE9108" w:rsidR="008852F3" w:rsidRPr="004727AA" w:rsidRDefault="0056429E" w:rsidP="0056429E">
      <w:pPr>
        <w:ind w:left="1410" w:hanging="1410"/>
        <w:rPr>
          <w:i/>
        </w:rPr>
      </w:pP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Objednávkovém finančním modelu pro období Jízdního řádu </w:t>
      </w:r>
      <w:r w:rsidR="008852F3" w:rsidRPr="004727AA">
        <w:rPr>
          <w:i/>
        </w:rPr>
        <w:t>j</w:t>
      </w:r>
    </w:p>
    <w:p w14:paraId="5DB8844E" w14:textId="1748FF85"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0AB87B55" w14:textId="6787E25E" w:rsidR="008852F3" w:rsidRPr="004727AA" w:rsidRDefault="0056429E" w:rsidP="0056429E">
      <w:pPr>
        <w:ind w:left="1410" w:hanging="1410"/>
        <w:rPr>
          <w:i/>
        </w:rPr>
      </w:pPr>
      <m:oMath>
        <m:r>
          <w:rPr>
            <w:rFonts w:ascii="Cambria Math"/>
          </w:rPr>
          <w:lastRenderedPageBreak/>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Počtem vlakových jednotek v Objednávkovém finančním modelu pro období Jízdního řádu </w:t>
      </w:r>
      <w:r w:rsidR="008852F3" w:rsidRPr="004727AA">
        <w:rPr>
          <w:i/>
        </w:rPr>
        <w:t>j</w:t>
      </w:r>
    </w:p>
    <w:p w14:paraId="62601AEF" w14:textId="3983262B" w:rsidR="008852F3"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Aktualizovaném finančním modelu pro období Jízdního řádu </w:t>
      </w:r>
      <w:r w:rsidR="008852F3" w:rsidRPr="004727AA">
        <w:rPr>
          <w:i/>
        </w:rPr>
        <w:t>j</w:t>
      </w:r>
    </w:p>
    <w:p w14:paraId="1BF61F5D" w14:textId="2B6A62A0" w:rsidR="008852F3"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8852F3" w:rsidRPr="004727AA">
        <w:tab/>
      </w:r>
      <w:r w:rsidR="008852F3" w:rsidRPr="004727AA">
        <w:tab/>
        <w:t xml:space="preserve">Podíl Cenotvorné položky </w:t>
      </w:r>
      <w:r w:rsidR="008852F3" w:rsidRPr="004727AA">
        <w:rPr>
          <w:i/>
        </w:rPr>
        <w:t>i</w:t>
      </w:r>
      <w:r w:rsidR="008852F3" w:rsidRPr="004727AA">
        <w:t xml:space="preserve"> proměnný s Dopravním výkonem</w:t>
      </w:r>
    </w:p>
    <w:p w14:paraId="4C1DF2C6" w14:textId="2B12AA38" w:rsidR="008852F3" w:rsidRPr="004727AA" w:rsidRDefault="006B4F8E"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8852F3" w:rsidRPr="004727AA">
        <w:tab/>
        <w:t xml:space="preserve">Podíl Cenotvorné položky </w:t>
      </w:r>
      <w:r w:rsidR="008852F3" w:rsidRPr="004727AA">
        <w:rPr>
          <w:i/>
        </w:rPr>
        <w:t>i</w:t>
      </w:r>
      <w:r w:rsidR="008852F3" w:rsidRPr="004727AA">
        <w:t xml:space="preserve"> proměnný s Počtem vlakových jednotek</w:t>
      </w:r>
    </w:p>
    <w:p w14:paraId="33F7746A" w14:textId="489E5569" w:rsidR="008852F3" w:rsidRPr="004727AA" w:rsidRDefault="006B4F8E"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8852F3" w:rsidRPr="004727AA">
        <w:tab/>
      </w:r>
      <w:r w:rsidR="008852F3" w:rsidRPr="004727AA">
        <w:tab/>
        <w:t xml:space="preserve">Podíl Cenotvorné položky </w:t>
      </w:r>
      <w:r w:rsidR="008852F3" w:rsidRPr="004727AA">
        <w:rPr>
          <w:i/>
        </w:rPr>
        <w:t>i</w:t>
      </w:r>
      <w:r w:rsidR="008852F3" w:rsidRPr="004727AA">
        <w:t xml:space="preserve"> nezávislý na Dopravním výkonu a Počtu vlakových jednotek</w:t>
      </w:r>
    </w:p>
    <w:p w14:paraId="3739E239" w14:textId="6E7429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Jedna</m:t>
            </m:r>
          </m:sup>
        </m:sSubSup>
      </m:oMath>
      <w:r w:rsidR="008852F3" w:rsidRPr="004727AA">
        <w:tab/>
        <w:t>Výchozí dopravní výkon jednotek</w:t>
      </w:r>
    </w:p>
    <w:p w14:paraId="42A864C5" w14:textId="4710FD21"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Dve</m:t>
            </m:r>
          </m:sup>
        </m:sSubSup>
      </m:oMath>
      <w:r w:rsidR="008852F3" w:rsidRPr="004727AA">
        <w:tab/>
        <w:t>Výchozí dopravní výkon souprav dvou jednotek</w:t>
      </w:r>
    </w:p>
    <w:p w14:paraId="512EBF05" w14:textId="01CA4D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Tri</m:t>
            </m:r>
          </m:sup>
        </m:sSubSup>
      </m:oMath>
      <w:r w:rsidR="008852F3" w:rsidRPr="004727AA">
        <w:tab/>
        <w:t>Výchozí dopravní výkon souprav tří jednotek</w:t>
      </w:r>
    </w:p>
    <w:p w14:paraId="0962FA69" w14:textId="593C62B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352D4E95" w14:textId="721A967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262C8C10" w14:textId="4BD207C8"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25BF6558" w14:textId="7D4DC90D"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V</m:t>
            </m:r>
          </m:e>
          <m:sub/>
        </m:sSub>
      </m:oMath>
      <w:r w:rsidR="008852F3" w:rsidRPr="004727AA">
        <w:tab/>
        <w:t xml:space="preserve">Výchozí počet vlakových jednotek </w:t>
      </w:r>
    </w:p>
    <w:p w14:paraId="3A9FB005" w14:textId="63D89E48"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O</m:t>
            </m:r>
          </m:e>
          <m:sub>
            <m:r>
              <w:rPr>
                <w:rFonts w:ascii="Cambria Math"/>
              </w:rPr>
              <m:t>j</m:t>
            </m:r>
          </m:sub>
        </m:sSub>
      </m:oMath>
      <w:r w:rsidR="008852F3" w:rsidRPr="004727AA">
        <w:tab/>
        <w:t xml:space="preserve">Objednaný počet vlakových jednotek pro období Jízdního řádu </w:t>
      </w:r>
      <w:r w:rsidR="008852F3" w:rsidRPr="004727AA">
        <w:rPr>
          <w:i/>
        </w:rPr>
        <w:t>j</w:t>
      </w:r>
    </w:p>
    <w:p w14:paraId="2DFE7C26" w14:textId="4376112D" w:rsidR="008852F3" w:rsidRPr="004727AA" w:rsidRDefault="008852F3" w:rsidP="008852F3">
      <w:pPr>
        <w:pStyle w:val="Nadpis3"/>
      </w:pPr>
      <w:r w:rsidRPr="004727AA">
        <w:t xml:space="preserve">Objednávková jednotková </w:t>
      </w:r>
      <w:r w:rsidR="00953280">
        <w:t>cena</w:t>
      </w:r>
    </w:p>
    <w:p w14:paraId="16ED7C73" w14:textId="1846A444" w:rsidR="008852F3" w:rsidRPr="00741F87"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O</m:t>
                  </m:r>
                </m:e>
                <m:sub>
                  <m:r>
                    <w:rPr>
                      <w:rFonts w:ascii="Cambria Math"/>
                    </w:rPr>
                    <m:t>j</m:t>
                  </m:r>
                </m:sub>
              </m:sSub>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FCBF58F" w14:textId="77777777" w:rsidR="008852F3" w:rsidRPr="004727AA" w:rsidRDefault="008852F3" w:rsidP="008852F3">
      <w:r w:rsidRPr="004727AA">
        <w:t>přičemž:</w:t>
      </w:r>
    </w:p>
    <w:p w14:paraId="3E98481D" w14:textId="3AAC9526" w:rsidR="008852F3" w:rsidRPr="00741F8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m:oMathPara>
    </w:p>
    <w:p w14:paraId="73136037" w14:textId="77777777" w:rsidR="008852F3" w:rsidRPr="004727AA" w:rsidRDefault="008852F3" w:rsidP="008852F3">
      <w:r w:rsidRPr="004727AA">
        <w:t>kde:</w:t>
      </w:r>
    </w:p>
    <w:p w14:paraId="495F1C76" w14:textId="4A314519"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945814">
        <w:t>cena</w:t>
      </w:r>
      <w:r w:rsidR="00945814" w:rsidRPr="004727AA">
        <w:t xml:space="preserve"> </w:t>
      </w:r>
      <w:r w:rsidR="008852F3" w:rsidRPr="004727AA">
        <w:t>pro období Jízdního řádu j</w:t>
      </w:r>
    </w:p>
    <w:p w14:paraId="60D3A5B8" w14:textId="76FA6A94" w:rsidR="008852F3"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945814">
        <w:t>cena</w:t>
      </w:r>
      <w:r w:rsidR="00945814" w:rsidRPr="004727AA">
        <w:t xml:space="preserve"> </w:t>
      </w:r>
      <w:r w:rsidR="008852F3" w:rsidRPr="004727AA">
        <w:t xml:space="preserve">pro období Jízdního řádu </w:t>
      </w:r>
      <w:r w:rsidR="008852F3" w:rsidRPr="004727AA">
        <w:rPr>
          <w:i/>
        </w:rPr>
        <w:t>j</w:t>
      </w:r>
    </w:p>
    <w:p w14:paraId="32896F4B" w14:textId="1E68029D" w:rsidR="008852F3"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5D7F55DA" w14:textId="7550052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790D8294" w14:textId="7D099025"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165767AC" w14:textId="1BE52969" w:rsidR="008852F3" w:rsidRPr="004727AA" w:rsidRDefault="0056429E" w:rsidP="0056429E">
      <w:pPr>
        <w:ind w:left="1410" w:hanging="1410"/>
      </w:pPr>
      <m:oMath>
        <m:r>
          <w:rPr>
            <w:rFonts w:ascii="Cambria Math"/>
          </w:rPr>
          <w:lastRenderedPageBreak/>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19287EE7" w14:textId="62559B41" w:rsidR="008852F3" w:rsidRPr="004727AA" w:rsidRDefault="008852F3" w:rsidP="008852F3">
      <w:pPr>
        <w:pStyle w:val="Nadpis3"/>
      </w:pPr>
      <w:r w:rsidRPr="004727AA">
        <w:t xml:space="preserve">Objednávková jednotková </w:t>
      </w:r>
      <w:r w:rsidR="00945814">
        <w:t>cena</w:t>
      </w:r>
      <w:r w:rsidR="00945814" w:rsidRPr="004727AA">
        <w:t xml:space="preserve"> </w:t>
      </w:r>
      <w:r w:rsidRPr="004727AA">
        <w:t xml:space="preserve">na </w:t>
      </w:r>
      <w:r w:rsidR="00C814F7">
        <w:t>V</w:t>
      </w:r>
      <w:r w:rsidRPr="004727AA">
        <w:t>ýkon</w:t>
      </w:r>
    </w:p>
    <w:p w14:paraId="41992C86" w14:textId="4DFE625A" w:rsidR="008852F3" w:rsidRPr="00B863B2"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e>
                  </m:d>
                </m:e>
              </m:nary>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C4DEAE5" w14:textId="77777777" w:rsidR="008852F3" w:rsidRPr="004727AA" w:rsidRDefault="008852F3" w:rsidP="008852F3">
      <w:r w:rsidRPr="004727AA">
        <w:t>kde:</w:t>
      </w:r>
    </w:p>
    <w:p w14:paraId="44392157" w14:textId="142BD131" w:rsidR="008852F3"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945814">
        <w:t>cena</w:t>
      </w:r>
      <w:r w:rsidR="00945814" w:rsidRPr="004727AA">
        <w:t xml:space="preserve"> </w:t>
      </w:r>
      <w:r w:rsidR="008852F3" w:rsidRPr="004727AA">
        <w:t xml:space="preserve">na </w:t>
      </w:r>
      <w:r w:rsidR="00945814">
        <w:t>V</w:t>
      </w:r>
      <w:r w:rsidR="008852F3" w:rsidRPr="004727AA">
        <w:t>ýkon pro období Jízdního řádu j</w:t>
      </w:r>
    </w:p>
    <w:p w14:paraId="5EC0F1C0" w14:textId="379F710C"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7644D07F" w14:textId="420B1DB9" w:rsidR="00DD4F62" w:rsidRDefault="0056429E" w:rsidP="0056429E">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6C3BA7A1" w14:textId="11F16F3A" w:rsidR="00E175A0" w:rsidRPr="004727AA" w:rsidRDefault="00E175A0" w:rsidP="008852F3">
      <w:pPr>
        <w:pStyle w:val="Nadpis2"/>
      </w:pPr>
      <w:r w:rsidRPr="004727AA">
        <w:t>Objednávkový finanční model na V</w:t>
      </w:r>
      <w:r w:rsidR="001E42BE" w:rsidRPr="004727AA">
        <w:t>ýkon</w:t>
      </w:r>
    </w:p>
    <w:p w14:paraId="08E8574B" w14:textId="6F64E2E4" w:rsidR="008D69E6" w:rsidRDefault="008D69E6" w:rsidP="008D69E6">
      <w:r w:rsidRPr="004727AA">
        <w:t xml:space="preserve">Označení listu: </w:t>
      </w:r>
      <w:r w:rsidR="004C53F3">
        <w:tab/>
      </w:r>
      <w:r w:rsidRPr="004727AA">
        <w:t>MO Výkon</w:t>
      </w:r>
    </w:p>
    <w:p w14:paraId="6E02C252" w14:textId="71B43CDA" w:rsidR="008D69E6" w:rsidRPr="004727AA" w:rsidRDefault="008D69E6" w:rsidP="008D69E6">
      <w:r w:rsidRPr="004727AA">
        <w:t>Tento list počítá složku Objednávkového finančního modelu na Výkon pro Objednávkový finanční model. Výše Cenotvorných položek je v něm proměnná s Dopravním výkonem; tj. reaguje na změnu (zvýšení či snížení) Objednaného dopravního výkonu vůči Výchozímu dopravnímu výkonu, a to včetně změn Dopravního výkonu připadajícího na vlaky vedené v jedné vlakové jednotce, vlaky vedené v soupravě dvou jednotek a vlaky vedené v soupravě tří jednotek.</w:t>
      </w:r>
    </w:p>
    <w:p w14:paraId="1BCEF5B0" w14:textId="4C0C8BAE" w:rsidR="008D69E6" w:rsidRPr="004727AA" w:rsidRDefault="008D69E6" w:rsidP="00E175A0">
      <w:r w:rsidRPr="004727AA">
        <w:t xml:space="preserve">Konkrétní postup kalkulace je definován </w:t>
      </w:r>
      <w:r w:rsidR="008852F3" w:rsidRPr="004727AA">
        <w:t xml:space="preserve">ve vzorci výpočtu Objednávkové </w:t>
      </w:r>
      <w:r w:rsidR="009A665F">
        <w:t>ceny</w:t>
      </w:r>
      <w:r w:rsidR="009A665F" w:rsidRPr="004727AA">
        <w:t xml:space="preserve"> </w:t>
      </w:r>
      <w:r w:rsidR="008852F3" w:rsidRPr="004727AA">
        <w:t>výše</w:t>
      </w:r>
      <w:r w:rsidRPr="004727AA">
        <w:t>.</w:t>
      </w:r>
    </w:p>
    <w:p w14:paraId="4D47B862" w14:textId="24F70B9D" w:rsidR="00E175A0" w:rsidRPr="004727AA" w:rsidRDefault="00E175A0" w:rsidP="008852F3">
      <w:pPr>
        <w:pStyle w:val="Nadpis2"/>
      </w:pPr>
      <w:r w:rsidRPr="004727AA">
        <w:t>Objednávkový finanční model na V</w:t>
      </w:r>
      <w:r w:rsidR="001E42BE" w:rsidRPr="004727AA">
        <w:t>ozidlo</w:t>
      </w:r>
    </w:p>
    <w:p w14:paraId="32CEB35D" w14:textId="598EFC85" w:rsidR="008D69E6" w:rsidRDefault="008D69E6" w:rsidP="008D69E6">
      <w:r w:rsidRPr="004727AA">
        <w:t xml:space="preserve">Označení listu: </w:t>
      </w:r>
      <w:r w:rsidR="004C53F3">
        <w:tab/>
      </w:r>
      <w:r w:rsidRPr="004727AA">
        <w:t>MO V</w:t>
      </w:r>
      <w:r w:rsidR="001D51B9" w:rsidRPr="004727AA">
        <w:t>ozidlo</w:t>
      </w:r>
    </w:p>
    <w:p w14:paraId="2EAB600B" w14:textId="3360D98E" w:rsidR="008D69E6" w:rsidRPr="004727AA" w:rsidRDefault="008D69E6" w:rsidP="008D69E6">
      <w:r w:rsidRPr="004727AA">
        <w:t>Tento list počítá složku Objednávkového finančního modelu na V</w:t>
      </w:r>
      <w:r w:rsidR="001D51B9" w:rsidRPr="004727AA">
        <w:t>ozidlo</w:t>
      </w:r>
      <w:r w:rsidRPr="004727AA">
        <w:t xml:space="preserve"> pro Objednávkový finanční model. Výše Cenotvorných položek je v něm proměnná s</w:t>
      </w:r>
      <w:r w:rsidR="001D51B9" w:rsidRPr="004727AA">
        <w:t> Počtem vlakových jednotek</w:t>
      </w:r>
      <w:r w:rsidRPr="004727AA">
        <w:t xml:space="preserve">; tj. reaguje na změnu (zvýšení či snížení) Objednaného </w:t>
      </w:r>
      <w:r w:rsidR="001D51B9" w:rsidRPr="004727AA">
        <w:t>počtu vlakových jednotek</w:t>
      </w:r>
      <w:r w:rsidRPr="004727AA">
        <w:t xml:space="preserve"> vůči Výchozímu </w:t>
      </w:r>
      <w:r w:rsidR="001D51B9" w:rsidRPr="004727AA">
        <w:t>počtu vlakových jednotek</w:t>
      </w:r>
      <w:r w:rsidRPr="004727AA">
        <w:t xml:space="preserve"> výkonu.</w:t>
      </w:r>
    </w:p>
    <w:p w14:paraId="6DA6FA39" w14:textId="31BDE105" w:rsidR="00E175A0" w:rsidRPr="004727AA" w:rsidRDefault="001D51B9" w:rsidP="00E175A0">
      <w:r w:rsidRPr="004727AA">
        <w:t>Kalkulace Cenotvorných položek v tomto listu:</w:t>
      </w:r>
    </w:p>
    <w:p w14:paraId="587250A2" w14:textId="7AD17097" w:rsidR="001D51B9" w:rsidRPr="004727AA" w:rsidRDefault="001D51B9" w:rsidP="001D51B9">
      <w:pPr>
        <w:pStyle w:val="Odstavecseseznamem"/>
        <w:numPr>
          <w:ilvl w:val="0"/>
          <w:numId w:val="20"/>
        </w:numPr>
      </w:pPr>
      <w:r w:rsidRPr="004727AA">
        <w:t>přímo přebírá hodnoty Aktualizovaného finančního model na Vozidlo pro Cenotvorné položky „5 Odpisy dlouhodobého majetku 5.1 Vozidla“ a „6 Pronájem a leasing vozidel“, neboť dopady Objednávky do těchto položek byly již zohledněny v listu Doplněk v souladu se Smlouvou; a</w:t>
      </w:r>
    </w:p>
    <w:p w14:paraId="5C6E468B" w14:textId="7476050E" w:rsidR="001D51B9" w:rsidRPr="004727AA" w:rsidRDefault="001D51B9" w:rsidP="001D51B9">
      <w:pPr>
        <w:pStyle w:val="Odstavecseseznamem"/>
        <w:numPr>
          <w:ilvl w:val="0"/>
          <w:numId w:val="20"/>
        </w:numPr>
      </w:pPr>
      <w:r w:rsidRPr="004727AA">
        <w:t>přepočítává hodnoty Aktualizovaného finančního model na Vozidlo poměrem Objednaného počtu vlakových jednotek a Výchozího počtu vlakových jednotek pro všechny ostatní Cenotvorné položky.</w:t>
      </w:r>
    </w:p>
    <w:p w14:paraId="4B543579" w14:textId="0B2AD802" w:rsidR="008852F3" w:rsidRDefault="008852F3" w:rsidP="008852F3">
      <w:r w:rsidRPr="004727AA">
        <w:t xml:space="preserve">Konkrétní postup kalkulace je definován ve vzorci výpočtu Objednávkové </w:t>
      </w:r>
      <w:r w:rsidR="009A665F">
        <w:t>ceny</w:t>
      </w:r>
      <w:r w:rsidR="009A665F" w:rsidRPr="004727AA">
        <w:t xml:space="preserve"> </w:t>
      </w:r>
      <w:r w:rsidRPr="004727AA">
        <w:t>výše.</w:t>
      </w:r>
    </w:p>
    <w:p w14:paraId="5A144498" w14:textId="509E8A0F" w:rsidR="00A02158" w:rsidRPr="004727AA" w:rsidRDefault="00A02158" w:rsidP="00A02158">
      <w:pPr>
        <w:pStyle w:val="Nadpis2"/>
      </w:pPr>
      <w:bookmarkStart w:id="107" w:name="_Ref516779949"/>
      <w:r>
        <w:lastRenderedPageBreak/>
        <w:t>Záloh</w:t>
      </w:r>
      <w:r w:rsidR="005E2690">
        <w:t>a</w:t>
      </w:r>
      <w:r>
        <w:t xml:space="preserve"> kompenzace</w:t>
      </w:r>
      <w:bookmarkEnd w:id="107"/>
    </w:p>
    <w:p w14:paraId="569865B1" w14:textId="532D7A29" w:rsidR="00A02158" w:rsidRPr="004727AA" w:rsidRDefault="00A02158" w:rsidP="00A02158">
      <w:r w:rsidRPr="004727AA">
        <w:t xml:space="preserve">Označení listu: </w:t>
      </w:r>
      <w:r>
        <w:t>Záloh</w:t>
      </w:r>
      <w:r w:rsidR="005E2690">
        <w:t>a</w:t>
      </w:r>
    </w:p>
    <w:p w14:paraId="160285B6" w14:textId="5D7A5667" w:rsidR="00A02158" w:rsidRPr="004727AA" w:rsidRDefault="00A02158" w:rsidP="00A02158">
      <w:r w:rsidRPr="004727AA">
        <w:t xml:space="preserve">Tento list slouží k určení </w:t>
      </w:r>
      <w:r>
        <w:t>výše Záloh kompenzace vyplácených Dopravci s měsíční periodicitou</w:t>
      </w:r>
      <w:r w:rsidRPr="004727AA">
        <w:t>.</w:t>
      </w:r>
      <w:r w:rsidR="00933F11">
        <w:t xml:space="preserve"> </w:t>
      </w:r>
    </w:p>
    <w:p w14:paraId="4A0DD5C2" w14:textId="6D0F9DEF" w:rsidR="00A02158" w:rsidRDefault="00A02158">
      <w:r w:rsidRPr="004727AA">
        <w:t xml:space="preserve">Na počátku listu </w:t>
      </w:r>
      <w:r w:rsidR="005E2690">
        <w:t>Záloha</w:t>
      </w:r>
      <w:r w:rsidRPr="004727AA">
        <w:t xml:space="preserve"> j</w:t>
      </w:r>
      <w:r>
        <w:t>e proveden</w:t>
      </w:r>
      <w:r w:rsidR="00B11C43">
        <w:t xml:space="preserve">o rozdělení </w:t>
      </w:r>
      <w:r>
        <w:t xml:space="preserve">Objednávkové ceny </w:t>
      </w:r>
      <w:r w:rsidR="00B11C43">
        <w:t>na měsíce. Vychází z</w:t>
      </w:r>
      <w:r w:rsidR="006B2B7B">
        <w:t> </w:t>
      </w:r>
      <w:r>
        <w:t>Objednávkového finančního modelu</w:t>
      </w:r>
      <w:r w:rsidR="00CF4198">
        <w:t>.</w:t>
      </w:r>
      <w:r w:rsidR="005E2690">
        <w:t xml:space="preserve"> Objednávková cena je zde rozdělena poměrem</w:t>
      </w:r>
      <w:r w:rsidR="00B11C43">
        <w:t xml:space="preserve"> Objednaného dopravního výkonu v daném měsíci vůči Objednanému dopravnímu výkonu za celé období Jízdního řádu.</w:t>
      </w:r>
    </w:p>
    <w:p w14:paraId="09B09164" w14:textId="2B3A209F" w:rsidR="005E2690" w:rsidRDefault="005E2690">
      <w:r>
        <w:t>Do následující tabulky v buňkách B20:</w:t>
      </w:r>
      <w:r w:rsidR="005B37AB">
        <w:t>P</w:t>
      </w:r>
      <w:r>
        <w:t>32 bude Objednatel zadávat Skutečné tržby náležející Dopravci z provedeného Plnění, a to ihned po provedení jejich zúčtování v</w:t>
      </w:r>
      <w:r w:rsidR="00251CB5">
        <w:t> </w:t>
      </w:r>
      <w:r>
        <w:t>ID</w:t>
      </w:r>
      <w:r w:rsidR="00251CB5">
        <w:t>P.</w:t>
      </w:r>
      <w:r>
        <w:t xml:space="preserve"> </w:t>
      </w:r>
    </w:p>
    <w:p w14:paraId="6FF52BB8" w14:textId="6DA14CBC" w:rsidR="005E2690" w:rsidRDefault="005E2690">
      <w:r>
        <w:t>Záloha kompenzace vyplácená Dopravci se pak spočítá jako rozdíl Objednávkové ceny a Skutečných tržeb pro příslušný měsíc v buňkách B37:</w:t>
      </w:r>
      <w:r w:rsidR="00CC5B97">
        <w:t>P</w:t>
      </w:r>
      <w:r>
        <w:t>49. Záloha je za daný měsíc vyplacena zpětně v termínech daných Smlouvou.</w:t>
      </w:r>
    </w:p>
    <w:p w14:paraId="38445A32" w14:textId="0513C2AE" w:rsidR="00B62169" w:rsidRPr="004727AA" w:rsidRDefault="00B62169" w:rsidP="00B62169">
      <w:pPr>
        <w:pStyle w:val="Nadpis3"/>
      </w:pPr>
      <w:r>
        <w:t>Záloha kompenzace</w:t>
      </w:r>
    </w:p>
    <w:p w14:paraId="3144F074" w14:textId="6B6F9732" w:rsidR="00B62169" w:rsidRPr="00A22C85" w:rsidRDefault="006B4F8E" w:rsidP="0056429E">
      <m:oMathPara>
        <m:oMathParaPr>
          <m:jc m:val="left"/>
        </m:oMathParaPr>
        <m:oMath>
          <m:sSub>
            <m:sSubPr>
              <m:ctrlPr>
                <w:rPr>
                  <w:rFonts w:ascii="Cambria Math" w:hAnsi="Cambria Math"/>
                  <w:i/>
                </w:rPr>
              </m:ctrlPr>
            </m:sSubPr>
            <m:e>
              <m:r>
                <w:rPr>
                  <w:rFonts w:ascii="Cambria Math"/>
                </w:rPr>
                <m:t>A</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oMath>
      </m:oMathPara>
    </w:p>
    <w:p w14:paraId="3CC96623" w14:textId="2FE99473" w:rsidR="00B62169" w:rsidRDefault="00B62169" w:rsidP="00B62169">
      <w:r w:rsidRPr="004727AA">
        <w:t>kde:</w:t>
      </w:r>
    </w:p>
    <w:p w14:paraId="29E60C79" w14:textId="2E3AEC52" w:rsidR="00B62169" w:rsidRDefault="006B4F8E"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B62169" w:rsidRPr="004727AA">
        <w:tab/>
      </w:r>
      <w:r w:rsidR="00B62169" w:rsidRPr="004727AA">
        <w:tab/>
      </w:r>
      <w:r w:rsidR="00B62169">
        <w:t xml:space="preserve">Záloha kompenzace </w:t>
      </w:r>
      <w:r w:rsidR="00B62169" w:rsidRPr="004727AA">
        <w:t xml:space="preserve">pro období Jízdního řádu </w:t>
      </w:r>
      <w:r w:rsidR="00B62169" w:rsidRPr="004727AA">
        <w:rPr>
          <w:i/>
        </w:rPr>
        <w:t>j</w:t>
      </w:r>
      <w:r w:rsidR="00B62169">
        <w:rPr>
          <w:i/>
        </w:rPr>
        <w:t xml:space="preserve"> </w:t>
      </w:r>
    </w:p>
    <w:p w14:paraId="36092AA5" w14:textId="19DCB248" w:rsidR="00B62169"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B62169" w:rsidRPr="004727AA">
        <w:tab/>
      </w:r>
      <w:r w:rsidR="00B62169" w:rsidRPr="004727AA">
        <w:tab/>
        <w:t xml:space="preserve">Objednávková </w:t>
      </w:r>
      <w:r w:rsidR="00B62169">
        <w:t>cena</w:t>
      </w:r>
      <w:r w:rsidR="00B62169" w:rsidRPr="004727AA">
        <w:t xml:space="preserve"> pro období Jízdního řádu </w:t>
      </w:r>
      <w:r w:rsidR="00B62169" w:rsidRPr="004727AA">
        <w:rPr>
          <w:i/>
        </w:rPr>
        <w:t>j</w:t>
      </w:r>
    </w:p>
    <w:p w14:paraId="0FB21D21" w14:textId="0BC02665" w:rsidR="007A40A6" w:rsidRPr="00A66CA5" w:rsidRDefault="0056429E" w:rsidP="0056429E">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B62169" w:rsidRPr="004727AA">
        <w:tab/>
      </w:r>
      <w:r w:rsidR="00B62169" w:rsidRPr="004727AA">
        <w:tab/>
      </w:r>
      <w:r w:rsidR="00B62169">
        <w:t xml:space="preserve">Skutečné tržby </w:t>
      </w:r>
      <w:r w:rsidR="00B62169" w:rsidRPr="004727AA">
        <w:t xml:space="preserve">pro období Jízdního řádu </w:t>
      </w:r>
      <w:r w:rsidR="00B62169" w:rsidRPr="004727AA">
        <w:rPr>
          <w:i/>
        </w:rPr>
        <w:t>j</w:t>
      </w:r>
      <w:r w:rsidR="00B62169">
        <w:rPr>
          <w:i/>
        </w:rPr>
        <w:t xml:space="preserve"> </w:t>
      </w:r>
    </w:p>
    <w:p w14:paraId="53CC22E6" w14:textId="4C819054" w:rsidR="008852F3" w:rsidRPr="004727AA" w:rsidRDefault="008852F3" w:rsidP="008852F3">
      <w:pPr>
        <w:pStyle w:val="Nadpis1"/>
      </w:pPr>
      <w:r w:rsidRPr="004727AA">
        <w:t>Skutečná kompenzace</w:t>
      </w:r>
    </w:p>
    <w:p w14:paraId="186A240F" w14:textId="5F6F819C" w:rsidR="00E175A0" w:rsidRPr="004727AA" w:rsidRDefault="00E175A0" w:rsidP="00E175A0">
      <w:pPr>
        <w:pStyle w:val="Nadpis2"/>
      </w:pPr>
      <w:r w:rsidRPr="004727AA">
        <w:t>Skutečnost</w:t>
      </w:r>
    </w:p>
    <w:p w14:paraId="1DABC125" w14:textId="730C67DC" w:rsidR="006A1C0A" w:rsidRDefault="006A1C0A" w:rsidP="006A1C0A">
      <w:r w:rsidRPr="004727AA">
        <w:t xml:space="preserve">Označení listu: </w:t>
      </w:r>
      <w:r w:rsidR="00933F11">
        <w:tab/>
      </w:r>
      <w:r w:rsidR="00162DA0">
        <w:t>S</w:t>
      </w:r>
      <w:r w:rsidRPr="004727AA">
        <w:t>kutečnost</w:t>
      </w:r>
    </w:p>
    <w:p w14:paraId="1DCD3AB1" w14:textId="77777777" w:rsidR="006A1C0A" w:rsidRPr="004727AA" w:rsidRDefault="006A1C0A" w:rsidP="006A1C0A">
      <w:r w:rsidRPr="004727AA">
        <w:t>Tento list slouží k zaznamenání a vyúčtování skutečně realizovaného Plnění proti Objednávce. K vyúčtování se zde využívají hodnoty získané z Objednávkového finančního modelu, konkrétně:</w:t>
      </w:r>
    </w:p>
    <w:p w14:paraId="76568ECB" w14:textId="2F9699E7"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Pr="004727AA">
        <w:t>[Kč/vlkm]</w:t>
      </w:r>
    </w:p>
    <w:p w14:paraId="71B0F775" w14:textId="03E80909" w:rsidR="006A1C0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00907317">
        <w:t>z</w:t>
      </w:r>
      <w:r w:rsidRPr="004727AA">
        <w:t xml:space="preserve">a </w:t>
      </w:r>
      <w:r w:rsidR="00C814F7">
        <w:t>V</w:t>
      </w:r>
      <w:r w:rsidRPr="004727AA">
        <w:t>ýkon [Kč/vlkm]</w:t>
      </w:r>
    </w:p>
    <w:p w14:paraId="77AF54D0" w14:textId="4D880084" w:rsidR="00C70925" w:rsidRDefault="00BD13E5" w:rsidP="006A1C0A">
      <w:pPr>
        <w:pStyle w:val="Odstavecseseznamem"/>
        <w:numPr>
          <w:ilvl w:val="0"/>
          <w:numId w:val="21"/>
        </w:numPr>
      </w:pPr>
      <w:r>
        <w:t>Cena za z</w:t>
      </w:r>
      <w:r w:rsidR="00C70925" w:rsidRPr="00C70925">
        <w:t>áměn</w:t>
      </w:r>
      <w:r>
        <w:t>u</w:t>
      </w:r>
      <w:r w:rsidR="00C70925" w:rsidRPr="00C70925">
        <w:t xml:space="preserve"> jednotky za soupravu dvou jednotek [Kč/vlkm]</w:t>
      </w:r>
    </w:p>
    <w:p w14:paraId="1A9F217B" w14:textId="74EEC85C" w:rsidR="00C70925" w:rsidRPr="004727AA" w:rsidRDefault="00BD13E5" w:rsidP="006A1C0A">
      <w:pPr>
        <w:pStyle w:val="Odstavecseseznamem"/>
        <w:numPr>
          <w:ilvl w:val="0"/>
          <w:numId w:val="21"/>
        </w:numPr>
      </w:pPr>
      <w:r>
        <w:t>Cena za z</w:t>
      </w:r>
      <w:r w:rsidR="00C83C6B" w:rsidRPr="00C83C6B">
        <w:t>áměn</w:t>
      </w:r>
      <w:r>
        <w:t>u</w:t>
      </w:r>
      <w:r w:rsidR="00C83C6B" w:rsidRPr="00C83C6B">
        <w:t xml:space="preserve"> jednotky za soupravu tří jednotek [Kč/vlkm]</w:t>
      </w:r>
    </w:p>
    <w:p w14:paraId="58551260" w14:textId="159D8D2D" w:rsidR="006A1C0A" w:rsidRPr="004727AA" w:rsidRDefault="006A1C0A" w:rsidP="00E175A0">
      <w:r w:rsidRPr="004727AA">
        <w:t xml:space="preserve">Na tomto listu je připraveno šest tabulek pro zadání Skutečnosti dopravního výkonu, kde se zadávají rozdíly </w:t>
      </w:r>
      <w:r w:rsidR="00C923A5" w:rsidRPr="004727AA">
        <w:t xml:space="preserve">Skutečnosti </w:t>
      </w:r>
      <w:r w:rsidRPr="004727AA">
        <w:t>proti Objednávce</w:t>
      </w:r>
      <w:r w:rsidR="00C923A5" w:rsidRPr="004727AA">
        <w:t xml:space="preserve"> v detailu kalendářních měsíců</w:t>
      </w:r>
      <w:r w:rsidRPr="004727AA">
        <w:t xml:space="preserve"> </w:t>
      </w:r>
      <w:r w:rsidR="00C923A5" w:rsidRPr="004727AA">
        <w:t>pro následující</w:t>
      </w:r>
      <w:r w:rsidRPr="004727AA">
        <w:t> situac</w:t>
      </w:r>
      <w:r w:rsidR="00C923A5" w:rsidRPr="004727AA">
        <w:t>e</w:t>
      </w:r>
      <w:r w:rsidRPr="004727AA">
        <w:t>:</w:t>
      </w:r>
    </w:p>
    <w:p w14:paraId="02544DA0" w14:textId="0155C6EB" w:rsidR="00C923A5" w:rsidRPr="004727AA" w:rsidRDefault="008E3143" w:rsidP="008852F3">
      <w:pPr>
        <w:pStyle w:val="Odstavecseseznamem"/>
        <w:numPr>
          <w:ilvl w:val="0"/>
          <w:numId w:val="25"/>
        </w:numPr>
      </w:pPr>
      <w:r w:rsidRPr="004727AA">
        <w:t>Přidaný</w:t>
      </w:r>
      <w:r w:rsidR="00C923A5" w:rsidRPr="004727AA">
        <w:t xml:space="preserve"> dopravní výkon [vlkm] – viz definici pojmů</w:t>
      </w:r>
    </w:p>
    <w:p w14:paraId="0763AD7B" w14:textId="16A2CA0A" w:rsidR="00C923A5" w:rsidRPr="004727AA" w:rsidRDefault="00C923A5" w:rsidP="008852F3">
      <w:pPr>
        <w:pStyle w:val="Odstavecseseznamem"/>
        <w:numPr>
          <w:ilvl w:val="0"/>
          <w:numId w:val="25"/>
        </w:numPr>
      </w:pPr>
      <w:r w:rsidRPr="004727AA">
        <w:t xml:space="preserve">Záměna jednotky za soupravu dvou jednotek [vlkm] – uvede se Dopravní výkon, který byl na pokyn Objednatele ve Skutečnosti zajištěn soupravou dvou vlakových jednotek, byť </w:t>
      </w:r>
      <w:r w:rsidRPr="004727AA">
        <w:lastRenderedPageBreak/>
        <w:t>v Objednávce měl být tento Dopravní výkon zajištěn jednou vlakovou jednotkou</w:t>
      </w:r>
      <w:r w:rsidR="00E13F2A">
        <w:t>; pokud by naopak došlo ve Skutečnosti k vypravení jedné vlakové jednotky oproti soupravě dvou vlakových jednotek uvedené v Objednávce, zaznamená se do stejné tabulky Dopravní výkon se záporným znaménkem</w:t>
      </w:r>
    </w:p>
    <w:p w14:paraId="7B2D8442" w14:textId="0ED4E3AB" w:rsidR="00C923A5" w:rsidRPr="004727AA" w:rsidRDefault="00C923A5" w:rsidP="008852F3">
      <w:pPr>
        <w:pStyle w:val="Odstavecseseznamem"/>
        <w:numPr>
          <w:ilvl w:val="0"/>
          <w:numId w:val="25"/>
        </w:numPr>
      </w:pPr>
      <w:r w:rsidRPr="004727AA">
        <w:t>Záměna jednotky za soupravu tří jednotek [vlkm] – uvede se Dopravní výkon, který byl na pokyn Objednatele ve Skutečnosti zajištěn soupravou tří vlakových jednotek, byť v Objednávce měl být tento Dopravní výkon zajištěn jednou vlakovou jednotkou</w:t>
      </w:r>
      <w:r w:rsidR="00E13F2A">
        <w:t>; pokud by naopak došlo ve Skutečnosti k vypravení jedné vlakové jednotky oproti soupravě tří vlakových jednotek uvedené v Objednávce, zaznamená se do stejné tabulky Dopravní výkon se záporným znaménkem</w:t>
      </w:r>
    </w:p>
    <w:p w14:paraId="3A62E96B" w14:textId="737CCDC6" w:rsidR="00C923A5" w:rsidRPr="004727AA" w:rsidRDefault="00C923A5" w:rsidP="008852F3">
      <w:pPr>
        <w:pStyle w:val="Odstavecseseznamem"/>
        <w:numPr>
          <w:ilvl w:val="0"/>
          <w:numId w:val="25"/>
        </w:numPr>
      </w:pPr>
      <w:r w:rsidRPr="004727AA">
        <w:t>Záměna soupravy dvou jednotek za soupravu tří jednotek [vlkm] – uvede se Dopravní výkon, který byl na pokyn Objednatele ve Skutečnosti zajištěn soupravou tří vlakových jednotek, byť v Objednávce měl být tento Dopravní výkon zajištěn soupravou dvou vlakových jednotek</w:t>
      </w:r>
      <w:r w:rsidR="00E13F2A">
        <w:t>; pokud by naopak došlo ve Skutečnosti k vypravení soupravy dvou vlakových jednotek oproti soupravě tří vlakových jednotek uvedené v Objednávce, zaznamená se do stejné tabulky Dopravní výkon se záporným znaménkem</w:t>
      </w:r>
      <w:r w:rsidRPr="004727AA">
        <w:t xml:space="preserve"> </w:t>
      </w:r>
    </w:p>
    <w:p w14:paraId="5AF2724C" w14:textId="77777777" w:rsidR="00E647F8" w:rsidRPr="004727AA" w:rsidRDefault="00E647F8" w:rsidP="008852F3">
      <w:pPr>
        <w:pStyle w:val="Odstavecseseznamem"/>
        <w:numPr>
          <w:ilvl w:val="0"/>
          <w:numId w:val="25"/>
        </w:numPr>
      </w:pPr>
      <w:r w:rsidRPr="004727AA">
        <w:t>Neuplatnitelný dopravní výkon [vlkm] – viz definici pojmů</w:t>
      </w:r>
    </w:p>
    <w:p w14:paraId="6A610A1A" w14:textId="25494BD5" w:rsidR="00E647F8" w:rsidRPr="004727AA" w:rsidRDefault="00E647F8" w:rsidP="008852F3">
      <w:pPr>
        <w:pStyle w:val="Odstavecseseznamem"/>
        <w:numPr>
          <w:ilvl w:val="0"/>
          <w:numId w:val="25"/>
        </w:numPr>
      </w:pPr>
      <w:r w:rsidRPr="004727AA">
        <w:t>Nerealizovaný dopravní výkon [vlkm] – viz definici pojmů</w:t>
      </w:r>
    </w:p>
    <w:p w14:paraId="4074E331" w14:textId="19A23582" w:rsidR="00E175A0" w:rsidRPr="004727AA" w:rsidRDefault="008B0A6F" w:rsidP="00E175A0">
      <w:r w:rsidRPr="004727AA">
        <w:t xml:space="preserve">Souhrnné vyčíslení skutečnosti dopravního výkonu probíhá </w:t>
      </w:r>
      <w:r w:rsidR="00711D37" w:rsidRPr="004727AA">
        <w:t>tímto způsobem:</w:t>
      </w:r>
    </w:p>
    <w:p w14:paraId="2F63AE01" w14:textId="6244F519" w:rsidR="00B87CB3" w:rsidRPr="004727AA" w:rsidRDefault="005B789A" w:rsidP="008852F3">
      <w:pPr>
        <w:pStyle w:val="Odstavecseseznamem"/>
        <w:numPr>
          <w:ilvl w:val="0"/>
          <w:numId w:val="26"/>
        </w:numPr>
      </w:pPr>
      <w:r>
        <w:t xml:space="preserve">Výše nákladů za </w:t>
      </w:r>
      <w:r w:rsidR="008E3143" w:rsidRPr="004727AA">
        <w:t>Přidaný</w:t>
      </w:r>
      <w:r w:rsidR="00E11297" w:rsidRPr="004727AA">
        <w:t xml:space="preserve"> dopravní výkon </w:t>
      </w:r>
      <w:r w:rsidR="008B0A6F" w:rsidRPr="004727AA">
        <w:t>[tis.Kč] je</w:t>
      </w:r>
      <w:r w:rsidR="00E11297" w:rsidRPr="004727AA">
        <w:t xml:space="preserve"> součin </w:t>
      </w:r>
      <w:r w:rsidR="008E3143" w:rsidRPr="004727AA">
        <w:t>Přidaného</w:t>
      </w:r>
      <w:r w:rsidR="00E11297" w:rsidRPr="004727AA">
        <w:t xml:space="preserve"> dopravního výkonu [vlkm] (v buňkách </w:t>
      </w:r>
      <w:r w:rsidR="00F2403A" w:rsidRPr="004727AA">
        <w:t>B</w:t>
      </w:r>
      <w:r w:rsidR="0017021C">
        <w:t>40</w:t>
      </w:r>
      <w:r w:rsidR="00E11297" w:rsidRPr="004727AA">
        <w:t>:</w:t>
      </w:r>
      <w:r w:rsidR="0017021C">
        <w:t>K40</w:t>
      </w:r>
      <w:r w:rsidR="00E11297" w:rsidRPr="004727AA">
        <w:t xml:space="preserve">) a Objednávkové jednotkové </w:t>
      </w:r>
      <w:r w:rsidR="002D3095">
        <w:t>ceny</w:t>
      </w:r>
      <w:r w:rsidR="002D3095" w:rsidRPr="004727AA">
        <w:t xml:space="preserve"> </w:t>
      </w:r>
      <w:r w:rsidR="002D3095">
        <w:t>z</w:t>
      </w:r>
      <w:r w:rsidR="00E11297" w:rsidRPr="004727AA">
        <w:t xml:space="preserve">a </w:t>
      </w:r>
      <w:r w:rsidR="00C814F7">
        <w:t>V</w:t>
      </w:r>
      <w:r w:rsidR="00E11297" w:rsidRPr="004727AA">
        <w:t>ýkon [Kč/vlkm] (v buňkách B21:</w:t>
      </w:r>
      <w:r w:rsidR="00BC6828">
        <w:t>K</w:t>
      </w:r>
      <w:r w:rsidR="00E11297" w:rsidRPr="004727AA">
        <w:t>21) pro příslušné období Jízdního řádu</w:t>
      </w:r>
    </w:p>
    <w:p w14:paraId="7FC70604" w14:textId="33EAF278" w:rsidR="00BA3ED3" w:rsidRPr="004727AA" w:rsidRDefault="005125D2" w:rsidP="008852F3">
      <w:pPr>
        <w:pStyle w:val="Odstavecseseznamem"/>
        <w:numPr>
          <w:ilvl w:val="0"/>
          <w:numId w:val="26"/>
        </w:numPr>
      </w:pPr>
      <w:r>
        <w:t>Výše nákladů za</w:t>
      </w:r>
      <w:r w:rsidRPr="004727AA">
        <w:t xml:space="preserve"> </w:t>
      </w:r>
      <w:r w:rsidR="00DF050B">
        <w:t>z</w:t>
      </w:r>
      <w:r w:rsidR="00BA3ED3" w:rsidRPr="004727AA">
        <w:t>áměn</w:t>
      </w:r>
      <w:r w:rsidR="00DF050B">
        <w:t>u</w:t>
      </w:r>
      <w:r w:rsidR="00BA3ED3" w:rsidRPr="004727AA">
        <w:t xml:space="preserve"> jednotky za soupravu dvou jednotek [tis.Kč] je definována pomocí vzorce ve výpočtu </w:t>
      </w:r>
      <w:r w:rsidR="008B0A6F" w:rsidRPr="004727AA">
        <w:t>Skutečné k</w:t>
      </w:r>
      <w:r w:rsidR="00BA3ED3" w:rsidRPr="004727AA">
        <w:t>ompenzace</w:t>
      </w:r>
    </w:p>
    <w:p w14:paraId="113ECFD3" w14:textId="048D2FF3" w:rsidR="00BA3ED3" w:rsidRPr="004727AA" w:rsidRDefault="00DF050B" w:rsidP="008852F3">
      <w:pPr>
        <w:pStyle w:val="Odstavecseseznamem"/>
        <w:numPr>
          <w:ilvl w:val="0"/>
          <w:numId w:val="26"/>
        </w:numPr>
      </w:pPr>
      <w:r>
        <w:t>Výše nákladů za záměnu</w:t>
      </w:r>
      <w:r w:rsidR="00BA3ED3" w:rsidRPr="004727AA">
        <w:t xml:space="preserve"> jednotky za soupravu tří jednotek [tis.Kč] je definována pomocí vzorce ve výpočtu </w:t>
      </w:r>
      <w:r w:rsidR="008B0A6F" w:rsidRPr="004727AA">
        <w:t>Skutečné k</w:t>
      </w:r>
      <w:r w:rsidR="00BA3ED3" w:rsidRPr="004727AA">
        <w:t>ompenzace</w:t>
      </w:r>
    </w:p>
    <w:p w14:paraId="5FC78299" w14:textId="17BD961E" w:rsidR="00BA3ED3" w:rsidRPr="004727AA" w:rsidRDefault="00DF050B" w:rsidP="008852F3">
      <w:pPr>
        <w:pStyle w:val="Odstavecseseznamem"/>
        <w:numPr>
          <w:ilvl w:val="0"/>
          <w:numId w:val="26"/>
        </w:numPr>
      </w:pPr>
      <w:r>
        <w:t>Výše nákladů za záměnu</w:t>
      </w:r>
      <w:r w:rsidR="00BA3ED3" w:rsidRPr="004727AA">
        <w:t xml:space="preserve"> soupravy dvou jednotek za soupravu tří jednotek [tis.Kč] je definována pomocí vzorce ve výpočtu </w:t>
      </w:r>
      <w:r w:rsidR="008B0A6F" w:rsidRPr="004727AA">
        <w:t>Skutečné k</w:t>
      </w:r>
      <w:r w:rsidR="00BA3ED3" w:rsidRPr="004727AA">
        <w:t>ompenzace</w:t>
      </w:r>
    </w:p>
    <w:p w14:paraId="55432EB8" w14:textId="7F5173F4" w:rsidR="008B0A6F" w:rsidRPr="004727AA" w:rsidRDefault="005B789A" w:rsidP="008852F3">
      <w:pPr>
        <w:pStyle w:val="Odstavecseseznamem"/>
        <w:numPr>
          <w:ilvl w:val="0"/>
          <w:numId w:val="26"/>
        </w:numPr>
      </w:pPr>
      <w:r>
        <w:t xml:space="preserve">Výše </w:t>
      </w:r>
      <w:r w:rsidR="00E013E0">
        <w:t xml:space="preserve">ušetřených </w:t>
      </w:r>
      <w:r>
        <w:t xml:space="preserve">nákladů za </w:t>
      </w:r>
      <w:r w:rsidR="008B0A6F" w:rsidRPr="004727AA">
        <w:t xml:space="preserve">Neuplatnitelný dopravní výkon [tis.Kč] je součin Neuplatnitelného dopravního výkonu [vlkm] (v buňkách </w:t>
      </w:r>
      <w:r w:rsidR="00F2403A" w:rsidRPr="004727AA">
        <w:t>B10</w:t>
      </w:r>
      <w:r w:rsidR="000344B4">
        <w:t>8</w:t>
      </w:r>
      <w:r w:rsidR="008B0A6F" w:rsidRPr="004727AA">
        <w:t>:</w:t>
      </w:r>
      <w:r w:rsidR="000344B4">
        <w:t>K</w:t>
      </w:r>
      <w:r w:rsidR="00F2403A" w:rsidRPr="004727AA">
        <w:t>10</w:t>
      </w:r>
      <w:r w:rsidR="000344B4">
        <w:t>8</w:t>
      </w:r>
      <w:r w:rsidR="008B0A6F" w:rsidRPr="004727AA">
        <w:t xml:space="preserve">) a Objednávkové jednotkové </w:t>
      </w:r>
      <w:r w:rsidR="002D3095">
        <w:t>ceny</w:t>
      </w:r>
      <w:r w:rsidR="002D3095" w:rsidRPr="004727AA">
        <w:t xml:space="preserve"> </w:t>
      </w:r>
      <w:r w:rsidR="008B0A6F" w:rsidRPr="004727AA">
        <w:t>[Kč/vlkm] (v buňkách B20:</w:t>
      </w:r>
      <w:r w:rsidR="00ED1E07">
        <w:t>P</w:t>
      </w:r>
      <w:r w:rsidR="008B0A6F" w:rsidRPr="004727AA">
        <w:t>20) pro příslušné období Jízdního řádu</w:t>
      </w:r>
    </w:p>
    <w:p w14:paraId="77ABDFCB" w14:textId="63309198" w:rsidR="008B0A6F" w:rsidRPr="004727AA" w:rsidRDefault="00E013E0" w:rsidP="008852F3">
      <w:pPr>
        <w:pStyle w:val="Odstavecseseznamem"/>
        <w:numPr>
          <w:ilvl w:val="0"/>
          <w:numId w:val="26"/>
        </w:numPr>
      </w:pPr>
      <w:r>
        <w:t xml:space="preserve">Výše ušetřených nákladů za </w:t>
      </w:r>
      <w:r w:rsidR="008B0A6F" w:rsidRPr="004727AA">
        <w:t xml:space="preserve">Nerealizovaný dopravní výkon [tis.Kč] je součin Nerealizovaného dopravního výkonu [vlkm] (v buňkách </w:t>
      </w:r>
      <w:r w:rsidR="00F2403A" w:rsidRPr="004727AA">
        <w:t>B12</w:t>
      </w:r>
      <w:r w:rsidR="00AD5142">
        <w:t>5</w:t>
      </w:r>
      <w:r w:rsidR="008B0A6F" w:rsidRPr="004727AA">
        <w:t>:</w:t>
      </w:r>
      <w:r w:rsidR="00ED1E07">
        <w:t>P</w:t>
      </w:r>
      <w:r w:rsidR="00F2403A" w:rsidRPr="004727AA">
        <w:t>12</w:t>
      </w:r>
      <w:r w:rsidR="00AD5142">
        <w:t>5</w:t>
      </w:r>
      <w:r w:rsidR="008B0A6F" w:rsidRPr="004727AA">
        <w:t xml:space="preserve">) a Objednávkové jednotkové </w:t>
      </w:r>
      <w:r w:rsidR="002D3095">
        <w:t>ceny</w:t>
      </w:r>
      <w:r w:rsidR="002D3095" w:rsidRPr="004727AA">
        <w:t xml:space="preserve"> </w:t>
      </w:r>
      <w:r w:rsidR="002D3095">
        <w:t>z</w:t>
      </w:r>
      <w:r w:rsidR="002D3095" w:rsidRPr="004727AA">
        <w:t xml:space="preserve">a </w:t>
      </w:r>
      <w:r w:rsidR="00C814F7">
        <w:t>V</w:t>
      </w:r>
      <w:r w:rsidR="008B0A6F" w:rsidRPr="004727AA">
        <w:t xml:space="preserve">ýkon [Kč/vlkm] (v buňkách </w:t>
      </w:r>
      <w:r w:rsidR="00F2403A" w:rsidRPr="004727AA">
        <w:t>B2</w:t>
      </w:r>
      <w:r w:rsidR="00F2403A">
        <w:t>1</w:t>
      </w:r>
      <w:r w:rsidR="008B0A6F" w:rsidRPr="004727AA">
        <w:t>:</w:t>
      </w:r>
      <w:r w:rsidR="00ED1E07">
        <w:t>P</w:t>
      </w:r>
      <w:r w:rsidR="00F2403A" w:rsidRPr="004727AA">
        <w:t>2</w:t>
      </w:r>
      <w:r w:rsidR="00F2403A">
        <w:t>1</w:t>
      </w:r>
      <w:r w:rsidR="008B0A6F" w:rsidRPr="004727AA">
        <w:t>) pro příslušné období Jízdního řádu</w:t>
      </w:r>
    </w:p>
    <w:p w14:paraId="6BE16502" w14:textId="06211437" w:rsidR="0022360D" w:rsidRPr="004727AA" w:rsidRDefault="0022360D" w:rsidP="0022360D">
      <w:pPr>
        <w:pStyle w:val="Nadpis2"/>
      </w:pPr>
      <w:r>
        <w:t>Skutečná kompenzace</w:t>
      </w:r>
    </w:p>
    <w:p w14:paraId="339B9B83" w14:textId="0BF98A80" w:rsidR="0022360D" w:rsidRPr="004727AA" w:rsidRDefault="0022360D" w:rsidP="0022360D">
      <w:r w:rsidRPr="004727AA">
        <w:t xml:space="preserve">Označení listu: </w:t>
      </w:r>
      <w:r>
        <w:t>Kompenzace</w:t>
      </w:r>
    </w:p>
    <w:p w14:paraId="6BC7D273" w14:textId="01A04D95" w:rsidR="0022360D" w:rsidRDefault="0022360D" w:rsidP="00BA3ED3">
      <w:r w:rsidRPr="0022360D">
        <w:t>Tento list slouží k</w:t>
      </w:r>
      <w:r>
        <w:t> určení Skutečné kompenzace náležející</w:t>
      </w:r>
      <w:r w:rsidRPr="0022360D">
        <w:t xml:space="preserve"> </w:t>
      </w:r>
      <w:r>
        <w:t>Dopravci a její zohlednění vůči Zálohám kompenzace, které pak určí Doplatek kompenzace</w:t>
      </w:r>
      <w:r w:rsidRPr="0022360D">
        <w:t xml:space="preserve">. </w:t>
      </w:r>
    </w:p>
    <w:p w14:paraId="72AFAF70" w14:textId="2C0FA762" w:rsidR="00A3728E" w:rsidRDefault="00BA3ED3" w:rsidP="00BA3ED3">
      <w:r w:rsidRPr="00446EB7">
        <w:t xml:space="preserve">Skutečná </w:t>
      </w:r>
      <w:r w:rsidR="002D3095" w:rsidRPr="00446EB7">
        <w:t xml:space="preserve">cena </w:t>
      </w:r>
      <w:r w:rsidRPr="00446EB7">
        <w:t xml:space="preserve">je spočtena v buňkách </w:t>
      </w:r>
      <w:r w:rsidR="00446EB7" w:rsidRPr="00446EB7">
        <w:t>B</w:t>
      </w:r>
      <w:r w:rsidR="00D902EB">
        <w:t>3</w:t>
      </w:r>
      <w:r w:rsidRPr="00446EB7">
        <w:t>:</w:t>
      </w:r>
      <w:r w:rsidR="00ED1E07">
        <w:t>P</w:t>
      </w:r>
      <w:r w:rsidR="00D902EB">
        <w:t>3</w:t>
      </w:r>
      <w:r w:rsidR="0052642E" w:rsidRPr="00446EB7">
        <w:t xml:space="preserve"> </w:t>
      </w:r>
      <w:r w:rsidR="00446EB7">
        <w:t xml:space="preserve">jako součást výpočtu Skutečné kompenzace </w:t>
      </w:r>
      <w:r w:rsidR="008852F3" w:rsidRPr="00446EB7">
        <w:t>postupem uvedeným níže</w:t>
      </w:r>
      <w:r w:rsidR="0022360D">
        <w:t xml:space="preserve">.  </w:t>
      </w:r>
    </w:p>
    <w:p w14:paraId="0F26A739" w14:textId="4574D97D" w:rsidR="00A3728E" w:rsidRDefault="00D902EB" w:rsidP="00BA3ED3">
      <w:r>
        <w:lastRenderedPageBreak/>
        <w:t xml:space="preserve">Skutečné tržby byly užity již pro výpočet Záloh kompenzace (viz kapitolu </w:t>
      </w:r>
      <w:r>
        <w:fldChar w:fldCharType="begin"/>
      </w:r>
      <w:r>
        <w:instrText xml:space="preserve"> REF _Ref516779949 \r \h </w:instrText>
      </w:r>
      <w:r>
        <w:fldChar w:fldCharType="separate"/>
      </w:r>
      <w:r w:rsidR="00380271">
        <w:t>4.5</w:t>
      </w:r>
      <w:r>
        <w:fldChar w:fldCharType="end"/>
      </w:r>
      <w:r>
        <w:t xml:space="preserve">) a do buněk </w:t>
      </w:r>
      <w:r w:rsidR="0022360D">
        <w:t>B4</w:t>
      </w:r>
      <w:r>
        <w:t>:</w:t>
      </w:r>
      <w:r w:rsidR="00ED1E07">
        <w:t>P</w:t>
      </w:r>
      <w:r w:rsidR="0022360D">
        <w:t xml:space="preserve">4 </w:t>
      </w:r>
      <w:r>
        <w:t xml:space="preserve">se přebírá jejich součet za celé období Jízdního řádu. </w:t>
      </w:r>
    </w:p>
    <w:p w14:paraId="36928DD9" w14:textId="23333269" w:rsidR="00BA3ED3" w:rsidRDefault="00D902EB" w:rsidP="00BA3ED3">
      <w:r>
        <w:t>Skutečná kompenzace je pak rozdílem Skutečné ceny a Skutečných tržeb, přičemž se zohlední výše vyplac</w:t>
      </w:r>
      <w:r w:rsidR="00A3728E">
        <w:t xml:space="preserve">ených Záloh a spočítá případný </w:t>
      </w:r>
      <w:r w:rsidR="00D265A8">
        <w:t>D</w:t>
      </w:r>
      <w:r>
        <w:t xml:space="preserve">oplatek kompenzace </w:t>
      </w:r>
      <w:r w:rsidR="00A3728E">
        <w:t xml:space="preserve">náležející </w:t>
      </w:r>
      <w:r>
        <w:t>Dopravci (</w:t>
      </w:r>
      <w:r w:rsidR="00A3728E">
        <w:t xml:space="preserve">vyjde-li Doplatek kompenzace </w:t>
      </w:r>
      <w:r>
        <w:t>s kladným znaménkem) nebo</w:t>
      </w:r>
      <w:r w:rsidR="00A3728E">
        <w:t xml:space="preserve"> </w:t>
      </w:r>
      <w:r w:rsidR="00D265A8">
        <w:t xml:space="preserve">naopak </w:t>
      </w:r>
      <w:r w:rsidR="00A3728E">
        <w:t>přeplatek náležející Objednateli (vyjde-li Doplatek kompenzace se záporným znaménkem) postupem popsaným níže.</w:t>
      </w:r>
    </w:p>
    <w:p w14:paraId="597FBBC9" w14:textId="511ACA9A" w:rsidR="008852F3" w:rsidRPr="004727AA" w:rsidRDefault="008852F3" w:rsidP="008852F3">
      <w:pPr>
        <w:pStyle w:val="Nadpis3"/>
      </w:pPr>
      <w:bookmarkStart w:id="108" w:name="_Ref523835003"/>
      <w:r w:rsidRPr="004727AA">
        <w:t xml:space="preserve">Skutečná </w:t>
      </w:r>
      <w:r w:rsidR="002D3095">
        <w:t>cena</w:t>
      </w:r>
      <w:bookmarkEnd w:id="108"/>
    </w:p>
    <w:p w14:paraId="1453FE6A" w14:textId="69264968" w:rsidR="008852F3" w:rsidRPr="00744109"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m:t>
          </m:r>
          <m:r>
            <m:rPr>
              <m:sty m:val="p"/>
            </m:rPr>
            <w:rPr>
              <w:rFonts w:ascii="Cambria Math"/>
            </w:rPr>
            <w:br/>
          </m:r>
        </m:oMath>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r>
            <w:rPr>
              <w:rFonts w:ascii="Cambria Math"/>
            </w:rPr>
            <m:t>DU</m:t>
          </m:r>
          <m:r>
            <w:rPr>
              <w:rFonts w:ascii="Cambria Math" w:hAnsi="Cambria Math" w:cs="Cambria Math"/>
            </w:rPr>
            <m:t>⋅</m:t>
          </m:r>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DR</m:t>
          </m:r>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m:oMathPara>
    </w:p>
    <w:p w14:paraId="54DAC112" w14:textId="5469961F" w:rsidR="00B14676" w:rsidRDefault="00744109" w:rsidP="008852F3">
      <w:r>
        <w:t>p</w:t>
      </w:r>
      <w:r w:rsidR="00B14676">
        <w:t>řičemž:</w:t>
      </w:r>
    </w:p>
    <w:p w14:paraId="7553EDAA" w14:textId="2FD5310F" w:rsidR="008852F3" w:rsidRPr="004727AA" w:rsidRDefault="00744109" w:rsidP="008852F3">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=2</m:t>
          </m:r>
          <m:r>
            <w:rPr>
              <w:rFonts w:ascii="Cambria Math" w:hAns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Para>
      <w:r w:rsidR="008852F3" w:rsidRPr="004727AA">
        <w:t>kde:</w:t>
      </w:r>
    </w:p>
    <w:p w14:paraId="2FD185B3" w14:textId="4B652CC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8852F3" w:rsidRPr="004727AA">
        <w:tab/>
      </w:r>
      <w:r w:rsidR="008852F3" w:rsidRPr="004727AA">
        <w:tab/>
        <w:t xml:space="preserve">Skutečná </w:t>
      </w:r>
      <w:r w:rsidR="000067FD">
        <w:t>cena</w:t>
      </w:r>
      <w:r w:rsidR="000067FD" w:rsidRPr="004727AA">
        <w:t xml:space="preserve"> </w:t>
      </w:r>
      <w:r w:rsidR="008852F3" w:rsidRPr="004727AA">
        <w:t xml:space="preserve">pro období Jízdního řádu </w:t>
      </w:r>
      <w:r w:rsidR="008852F3" w:rsidRPr="004727AA">
        <w:rPr>
          <w:i/>
        </w:rPr>
        <w:t>j</w:t>
      </w:r>
    </w:p>
    <w:p w14:paraId="1402F015" w14:textId="2E6B3ECC" w:rsidR="008852F3"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0067FD">
        <w:t>cena</w:t>
      </w:r>
      <w:r w:rsidR="000067FD" w:rsidRPr="004727AA">
        <w:t xml:space="preserve"> </w:t>
      </w:r>
      <w:r w:rsidR="008852F3" w:rsidRPr="004727AA">
        <w:t xml:space="preserve">pro období Jízdního řádu </w:t>
      </w:r>
      <w:r w:rsidR="008852F3" w:rsidRPr="004727AA">
        <w:rPr>
          <w:i/>
        </w:rPr>
        <w:t>j</w:t>
      </w:r>
    </w:p>
    <w:p w14:paraId="630AA3DE" w14:textId="1C289B71" w:rsidR="00417CB5" w:rsidRDefault="00417CB5" w:rsidP="00417CB5">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i=7.1,j</m:t>
            </m:r>
          </m:sub>
          <m:sup>
            <m:r>
              <w:rPr>
                <w:rFonts w:ascii="Cambria Math"/>
              </w:rPr>
              <m:t>Vykon</m:t>
            </m:r>
          </m:sup>
        </m:sSubSup>
      </m:oMath>
      <w:r w:rsidRPr="004727AA">
        <w:tab/>
        <w:t xml:space="preserve">Objednávková </w:t>
      </w:r>
      <w:r>
        <w:t>cena</w:t>
      </w:r>
      <w:r w:rsidRPr="004727AA">
        <w:t xml:space="preserve"> </w:t>
      </w:r>
      <w:r w:rsidR="00CA5D9F">
        <w:t xml:space="preserve">položky </w:t>
      </w:r>
      <w:r w:rsidR="003E16EA">
        <w:t xml:space="preserve">„7.1 </w:t>
      </w:r>
      <w:r w:rsidR="003E16EA" w:rsidRPr="003E16EA">
        <w:t>Mzdové náklady – Vlakový personál</w:t>
      </w:r>
      <w:r w:rsidR="003E16EA">
        <w:t xml:space="preserve">“ </w:t>
      </w:r>
      <w:r w:rsidR="0001528E">
        <w:br/>
      </w:r>
      <w:r>
        <w:t>z</w:t>
      </w:r>
      <w:r w:rsidRPr="004727AA">
        <w:t xml:space="preserve">a </w:t>
      </w:r>
      <w:r>
        <w:t>V</w:t>
      </w:r>
      <w:r w:rsidRPr="004727AA">
        <w:t>ýkon</w:t>
      </w:r>
      <w:r w:rsidR="0001528E">
        <w:t xml:space="preserve"> </w:t>
      </w:r>
      <w:r w:rsidRPr="004727AA">
        <w:t>pro období Jízdního řádu j</w:t>
      </w:r>
    </w:p>
    <w:p w14:paraId="7CAAEBDF" w14:textId="01C3F37B" w:rsidR="003E16EA" w:rsidRDefault="003E16EA" w:rsidP="003E16EA">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i=8.1,j</m:t>
            </m:r>
          </m:sub>
          <m:sup>
            <m:r>
              <w:rPr>
                <w:rFonts w:ascii="Cambria Math"/>
              </w:rPr>
              <m:t>Vykon</m:t>
            </m:r>
          </m:sup>
        </m:sSubSup>
      </m:oMath>
      <w:r w:rsidRPr="004727AA">
        <w:tab/>
        <w:t xml:space="preserve">Objednávková </w:t>
      </w:r>
      <w:r>
        <w:t>cena</w:t>
      </w:r>
      <w:r w:rsidRPr="004727AA">
        <w:t xml:space="preserve"> </w:t>
      </w:r>
      <w:r>
        <w:t>položky „</w:t>
      </w:r>
      <w:r w:rsidR="0001528E">
        <w:t>8</w:t>
      </w:r>
      <w:r>
        <w:t xml:space="preserve">.1 </w:t>
      </w:r>
      <w:r w:rsidR="0001528E" w:rsidRPr="0001528E">
        <w:t>Sociální a zdravotní pojištění – Vlakový personál</w:t>
      </w:r>
      <w:r>
        <w:t xml:space="preserve">“ </w:t>
      </w:r>
      <w:r w:rsidR="0001528E">
        <w:br/>
      </w:r>
      <w:r>
        <w:t>z</w:t>
      </w:r>
      <w:r w:rsidRPr="004727AA">
        <w:t xml:space="preserve">a </w:t>
      </w:r>
      <w:r>
        <w:t>V</w:t>
      </w:r>
      <w:r w:rsidRPr="004727AA">
        <w:t>ýkon pro období Jízdního řádu j</w:t>
      </w:r>
    </w:p>
    <w:p w14:paraId="4FC1171E" w14:textId="74484761"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0067FD">
        <w:t>cena</w:t>
      </w:r>
      <w:r w:rsidR="000067FD" w:rsidRPr="004727AA">
        <w:t xml:space="preserve"> </w:t>
      </w:r>
      <w:r w:rsidR="008852F3" w:rsidRPr="004727AA">
        <w:t>pro období Jízdního řádu j</w:t>
      </w:r>
    </w:p>
    <w:p w14:paraId="3DA0AA4C" w14:textId="2FF198FD" w:rsidR="008852F3"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0067FD">
        <w:t>cena</w:t>
      </w:r>
      <w:r w:rsidR="000067FD" w:rsidRPr="004727AA">
        <w:t xml:space="preserve"> </w:t>
      </w:r>
      <w:r w:rsidR="000067FD">
        <w:t>z</w:t>
      </w:r>
      <w:r w:rsidR="000067FD" w:rsidRPr="004727AA">
        <w:t xml:space="preserve">a </w:t>
      </w:r>
      <w:r w:rsidR="00C814F7">
        <w:t>V</w:t>
      </w:r>
      <w:r w:rsidR="008852F3" w:rsidRPr="004727AA">
        <w:t>ýkon pro období Jízdního řádu j</w:t>
      </w:r>
    </w:p>
    <w:p w14:paraId="66816A67" w14:textId="247B331E" w:rsidR="00021AB1" w:rsidRDefault="00021AB1" w:rsidP="00021AB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Pr="004727AA">
        <w:tab/>
      </w:r>
      <w:r w:rsidR="008E3782">
        <w:t>Cena za z</w:t>
      </w:r>
      <w:r>
        <w:t>áměn</w:t>
      </w:r>
      <w:r w:rsidR="008E3782">
        <w:t>u</w:t>
      </w:r>
      <w:r>
        <w:t xml:space="preserve"> jedno</w:t>
      </w:r>
      <w:r w:rsidR="00DF2901">
        <w:t>tky za soupravu dvou jednotek</w:t>
      </w:r>
      <w:r w:rsidRPr="004727AA">
        <w:t xml:space="preserve"> pro období Jízdního řádu j</w:t>
      </w:r>
    </w:p>
    <w:p w14:paraId="643F4C96" w14:textId="5119A15B" w:rsidR="00DF2901" w:rsidRDefault="00DF2901" w:rsidP="00DF290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Pr="004727AA">
        <w:tab/>
      </w:r>
      <w:r w:rsidR="008E3782">
        <w:t>Cena za z</w:t>
      </w:r>
      <w:r>
        <w:t>áměn</w:t>
      </w:r>
      <w:r w:rsidR="008E3782">
        <w:t>u</w:t>
      </w:r>
      <w:r>
        <w:t xml:space="preserve"> jednotky za soupravu tří jednotek</w:t>
      </w:r>
      <w:r w:rsidRPr="004727AA">
        <w:t xml:space="preserve"> pro období Jízdního řádu j</w:t>
      </w:r>
    </w:p>
    <w:p w14:paraId="35783CDD" w14:textId="77777777" w:rsidR="00B32D8A" w:rsidRDefault="00B32D8A" w:rsidP="00B32D8A">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t xml:space="preserve">Objednaný dopravní výkon pro období Jízdního řádu </w:t>
      </w:r>
      <w:r w:rsidRPr="004727AA">
        <w:rPr>
          <w:i/>
        </w:rPr>
        <w:t>j</w:t>
      </w:r>
    </w:p>
    <w:p w14:paraId="57B1FBA0" w14:textId="02F31A4B"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8852F3" w:rsidRPr="004727AA">
        <w:tab/>
      </w:r>
      <w:r w:rsidR="008852F3" w:rsidRPr="004727AA">
        <w:tab/>
        <w:t xml:space="preserve">Přidaný dopravní výkon v období Jízdního řádu </w:t>
      </w:r>
      <w:r w:rsidR="008852F3" w:rsidRPr="004727AA">
        <w:rPr>
          <w:i/>
        </w:rPr>
        <w:t>j</w:t>
      </w:r>
    </w:p>
    <w:p w14:paraId="620F170B" w14:textId="4D50E059"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8852F3" w:rsidRPr="004727AA">
        <w:tab/>
      </w:r>
      <w:r w:rsidR="008852F3" w:rsidRPr="004727AA">
        <w:tab/>
        <w:t xml:space="preserve">Neuplatnitelný dopravní výkon v období Jízdního řádu </w:t>
      </w:r>
      <w:r w:rsidR="008852F3" w:rsidRPr="004727AA">
        <w:rPr>
          <w:i/>
        </w:rPr>
        <w:t>j</w:t>
      </w:r>
    </w:p>
    <w:p w14:paraId="77F3ECBD" w14:textId="7388EB58"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R</m:t>
            </m:r>
          </m:e>
          <m:sub>
            <m:r>
              <w:rPr>
                <w:rFonts w:ascii="Cambria Math"/>
              </w:rPr>
              <m:t>j</m:t>
            </m:r>
          </m:sub>
        </m:sSub>
      </m:oMath>
      <w:r w:rsidR="008852F3" w:rsidRPr="004727AA">
        <w:tab/>
      </w:r>
      <w:r w:rsidR="008852F3" w:rsidRPr="004727AA">
        <w:tab/>
        <w:t xml:space="preserve">Nerealizovaný dopravní výkon v období Jízdního řádu </w:t>
      </w:r>
      <w:r w:rsidR="008852F3" w:rsidRPr="004727AA">
        <w:rPr>
          <w:i/>
        </w:rPr>
        <w:t>j</w:t>
      </w:r>
    </w:p>
    <w:p w14:paraId="63CE1681" w14:textId="76F198B2" w:rsidR="008852F3" w:rsidRPr="004727AA"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oMath>
      <w:r w:rsidR="008852F3" w:rsidRPr="004727AA">
        <w:tab/>
        <w:t xml:space="preserve">Záměna jednotky za soupravu dvou jednotek v období Jízdního řádu </w:t>
      </w:r>
      <w:r w:rsidR="008852F3" w:rsidRPr="004727AA">
        <w:rPr>
          <w:i/>
        </w:rPr>
        <w:t>j</w:t>
      </w:r>
    </w:p>
    <w:p w14:paraId="744238D6" w14:textId="31114240" w:rsidR="008852F3" w:rsidRPr="004727AA" w:rsidRDefault="0056429E" w:rsidP="0056429E">
      <w:pPr>
        <w:rPr>
          <w:i/>
        </w:rPr>
      </w:pPr>
      <m:oMath>
        <m:r>
          <w:rPr>
            <w:rFonts w:ascii="Cambria Math"/>
          </w:rPr>
          <w:lastRenderedPageBreak/>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oMath>
      <w:r w:rsidR="008852F3" w:rsidRPr="004727AA">
        <w:tab/>
        <w:t xml:space="preserve">Záměna jednotky za soupravu tří jednotek v období Jízdního řádu </w:t>
      </w:r>
      <w:r w:rsidR="008852F3" w:rsidRPr="004727AA">
        <w:rPr>
          <w:i/>
        </w:rPr>
        <w:t>j</w:t>
      </w:r>
    </w:p>
    <w:p w14:paraId="2B8B721D" w14:textId="03CA6265" w:rsidR="008852F3"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oMath>
      <w:r w:rsidR="008852F3" w:rsidRPr="004727AA">
        <w:tab/>
        <w:t xml:space="preserve">Záměna soupravy dvou jednotek za soupravu tří jednotek v období Jízdního řádu </w:t>
      </w:r>
      <w:r w:rsidR="008852F3" w:rsidRPr="004727AA">
        <w:rPr>
          <w:i/>
        </w:rPr>
        <w:t>j</w:t>
      </w:r>
    </w:p>
    <w:p w14:paraId="5F790D2F" w14:textId="57CC4549" w:rsidR="00446EB7" w:rsidRPr="004727AA" w:rsidRDefault="00446EB7" w:rsidP="00446EB7">
      <w:pPr>
        <w:pStyle w:val="Nadpis3"/>
      </w:pPr>
      <w:r>
        <w:t>Skutečná</w:t>
      </w:r>
      <w:r w:rsidRPr="004727AA">
        <w:t xml:space="preserve"> </w:t>
      </w:r>
      <w:r>
        <w:t>kompenzace</w:t>
      </w:r>
    </w:p>
    <w:p w14:paraId="41FBBFEE" w14:textId="57C85D74" w:rsidR="00446EB7" w:rsidRPr="005233D7" w:rsidRDefault="0056429E" w:rsidP="0056429E">
      <m:oMathPara>
        <m:oMathParaPr>
          <m:jc m:val="left"/>
        </m:oMathParaPr>
        <m:oMath>
          <m:r>
            <w:rPr>
              <w:rFonts w:ascii="Cambria Math"/>
            </w:rPr>
            <m:t>K</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r>
            <w:rPr>
              <w:rFonts w:ascii="Cambria Math"/>
            </w:rPr>
            <m:t>=</m:t>
          </m:r>
          <m:sSub>
            <m:sSubPr>
              <m:ctrlPr>
                <w:rPr>
                  <w:rFonts w:ascii="Cambria Math" w:hAnsi="Cambria Math"/>
                  <w:i/>
                </w:rPr>
              </m:ctrlPr>
            </m:sSubPr>
            <m:e>
              <m:r>
                <w:rPr>
                  <w:rFonts w:ascii="Cambria Math"/>
                </w:rPr>
                <m:t>A</m:t>
              </m:r>
            </m:e>
            <m:sub>
              <m:r>
                <w:rPr>
                  <w:rFonts w:ascii="Cambria Math"/>
                </w:rPr>
                <m:t>j</m:t>
              </m:r>
            </m:sub>
          </m:sSub>
          <m:r>
            <w:rPr>
              <w:rFonts w:ascii="Cambria Math"/>
            </w:rPr>
            <m:t>+</m:t>
          </m:r>
          <m:sSub>
            <m:sSubPr>
              <m:ctrlPr>
                <w:rPr>
                  <w:rFonts w:ascii="Cambria Math" w:hAnsi="Cambria Math"/>
                  <w:i/>
                </w:rPr>
              </m:ctrlPr>
            </m:sSubPr>
            <m:e>
              <m:r>
                <w:rPr>
                  <w:rFonts w:ascii="Cambria Math"/>
                </w:rPr>
                <m:t>B</m:t>
              </m:r>
            </m:e>
            <m:sub>
              <m:r>
                <w:rPr>
                  <w:rFonts w:ascii="Cambria Math"/>
                </w:rPr>
                <m:t>j</m:t>
              </m:r>
            </m:sub>
          </m:sSub>
        </m:oMath>
      </m:oMathPara>
    </w:p>
    <w:p w14:paraId="71FEF0F7" w14:textId="77777777" w:rsidR="00446EB7" w:rsidRPr="004727AA" w:rsidRDefault="00446EB7" w:rsidP="00446EB7">
      <w:r w:rsidRPr="004727AA">
        <w:t>kde:</w:t>
      </w:r>
    </w:p>
    <w:p w14:paraId="5C6F15F6" w14:textId="11F3F6CE" w:rsidR="00446EB7" w:rsidRPr="006B2B7B"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kompenzace</w:t>
      </w:r>
      <w:r w:rsidR="00446EB7" w:rsidRPr="004727AA">
        <w:t xml:space="preserve"> pro období Jízdního řádu </w:t>
      </w:r>
      <w:r w:rsidR="00446EB7" w:rsidRPr="004727AA">
        <w:rPr>
          <w:i/>
        </w:rPr>
        <w:t>j</w:t>
      </w:r>
      <w:r w:rsidR="00446EB7">
        <w:rPr>
          <w:i/>
        </w:rPr>
        <w:t xml:space="preserve"> </w:t>
      </w:r>
      <w:r w:rsidR="00446EB7">
        <w:t>náležející Dopravci</w:t>
      </w:r>
    </w:p>
    <w:p w14:paraId="2CAA5D4E" w14:textId="2942DEAB" w:rsidR="00446EB7" w:rsidRPr="002D3095" w:rsidRDefault="0056429E" w:rsidP="0056429E">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cena</w:t>
      </w:r>
      <w:r w:rsidR="00446EB7" w:rsidRPr="004727AA">
        <w:t xml:space="preserve"> pro období Jízdního řádu </w:t>
      </w:r>
      <w:r w:rsidR="00446EB7" w:rsidRPr="004727AA">
        <w:rPr>
          <w:i/>
        </w:rPr>
        <w:t>j</w:t>
      </w:r>
      <w:r w:rsidR="00446EB7">
        <w:rPr>
          <w:i/>
        </w:rPr>
        <w:t xml:space="preserve"> </w:t>
      </w:r>
    </w:p>
    <w:p w14:paraId="1ECA3222" w14:textId="45A73759" w:rsidR="00446EB7" w:rsidRDefault="0056429E" w:rsidP="0056429E">
      <w:pPr>
        <w:rPr>
          <w:i/>
        </w:rPr>
      </w:pPr>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 xml:space="preserve">Skutečné tržby </w:t>
      </w:r>
      <w:r w:rsidR="00446EB7" w:rsidRPr="004727AA">
        <w:t xml:space="preserve">pro období Jízdního řádu </w:t>
      </w:r>
      <w:r w:rsidR="00446EB7" w:rsidRPr="004727AA">
        <w:rPr>
          <w:i/>
        </w:rPr>
        <w:t>j</w:t>
      </w:r>
      <w:r w:rsidR="00446EB7">
        <w:rPr>
          <w:i/>
        </w:rPr>
        <w:t xml:space="preserve"> </w:t>
      </w:r>
    </w:p>
    <w:p w14:paraId="49AD9D2B" w14:textId="6F163EE7" w:rsidR="00A3728E" w:rsidRDefault="006B4F8E"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A3728E" w:rsidRPr="004727AA">
        <w:tab/>
      </w:r>
      <w:r w:rsidR="00A3728E" w:rsidRPr="004727AA">
        <w:tab/>
      </w:r>
      <w:r w:rsidR="00A3728E">
        <w:t xml:space="preserve">Záloha kompenzace </w:t>
      </w:r>
      <w:r w:rsidR="00A3728E" w:rsidRPr="004727AA">
        <w:t xml:space="preserve">pro období Jízdního řádu </w:t>
      </w:r>
      <w:r w:rsidR="00A3728E" w:rsidRPr="004727AA">
        <w:rPr>
          <w:i/>
        </w:rPr>
        <w:t>j</w:t>
      </w:r>
      <w:r w:rsidR="00A3728E">
        <w:rPr>
          <w:i/>
        </w:rPr>
        <w:t xml:space="preserve"> </w:t>
      </w:r>
    </w:p>
    <w:p w14:paraId="23F345D7" w14:textId="5C29EB29" w:rsidR="00515641" w:rsidRDefault="006B4F8E" w:rsidP="0056429E">
      <w:pPr>
        <w:rPr>
          <w:i/>
        </w:rPr>
      </w:pPr>
      <m:oMath>
        <m:sSub>
          <m:sSubPr>
            <m:ctrlPr>
              <w:rPr>
                <w:rFonts w:ascii="Cambria Math" w:hAnsi="Cambria Math"/>
                <w:i/>
              </w:rPr>
            </m:ctrlPr>
          </m:sSubPr>
          <m:e>
            <m:r>
              <w:rPr>
                <w:rFonts w:ascii="Cambria Math"/>
              </w:rPr>
              <m:t>B</m:t>
            </m:r>
          </m:e>
          <m:sub>
            <m:r>
              <w:rPr>
                <w:rFonts w:ascii="Cambria Math"/>
              </w:rPr>
              <m:t>j</m:t>
            </m:r>
          </m:sub>
        </m:sSub>
      </m:oMath>
      <w:r w:rsidR="00A3728E" w:rsidRPr="004727AA">
        <w:tab/>
      </w:r>
      <w:r w:rsidR="00A3728E" w:rsidRPr="004727AA">
        <w:tab/>
      </w:r>
      <w:r w:rsidR="00A3728E">
        <w:t xml:space="preserve">Doplatek kompenzace </w:t>
      </w:r>
      <w:r w:rsidR="00A3728E" w:rsidRPr="004727AA">
        <w:t xml:space="preserve">pro období Jízdního řádu </w:t>
      </w:r>
      <w:r w:rsidR="00A3728E" w:rsidRPr="004727AA">
        <w:rPr>
          <w:i/>
        </w:rPr>
        <w:t>j</w:t>
      </w:r>
    </w:p>
    <w:p w14:paraId="453344C3" w14:textId="09F4C8BB" w:rsidR="00515641" w:rsidRPr="004727AA" w:rsidRDefault="00515641" w:rsidP="00515641">
      <w:pPr>
        <w:pStyle w:val="Nadpis3"/>
      </w:pPr>
      <w:r>
        <w:t>Skutečná</w:t>
      </w:r>
      <w:r w:rsidRPr="004727AA">
        <w:t xml:space="preserve"> </w:t>
      </w:r>
      <w:r>
        <w:t>jednotková kompenzace</w:t>
      </w:r>
      <w:r w:rsidR="00C52EA6">
        <w:t xml:space="preserve"> </w:t>
      </w:r>
    </w:p>
    <w:p w14:paraId="5AE1C1BB" w14:textId="56D7C96D" w:rsidR="00515641" w:rsidRPr="005233D7" w:rsidRDefault="0056429E" w:rsidP="0056429E">
      <m:oMathPara>
        <m:oMathParaPr>
          <m:jc m:val="left"/>
        </m:oMathParaPr>
        <m:oMath>
          <m:r>
            <w:rPr>
              <w:rFonts w:ascii="Cambria Math"/>
            </w:rPr>
            <m:t>JK</m:t>
          </m:r>
          <m:sSub>
            <m:sSubPr>
              <m:ctrlPr>
                <w:rPr>
                  <w:rFonts w:ascii="Cambria Math" w:hAnsi="Cambria Math"/>
                  <w:i/>
                </w:rPr>
              </m:ctrlPr>
            </m:sSubPr>
            <m:e>
              <m:r>
                <w:rPr>
                  <w:rFonts w:ascii="Cambria Math"/>
                </w:rPr>
                <m:t>S</m:t>
              </m:r>
            </m:e>
            <m:sub>
              <m:r>
                <w:rPr>
                  <w:rFonts w:ascii="Cambria Math"/>
                </w:rPr>
                <m:t>j</m:t>
              </m:r>
            </m:sub>
          </m:sSub>
          <m:r>
            <w:rPr>
              <w:rFonts w:ascii="Cambria Math"/>
            </w:rPr>
            <m:t>=</m:t>
          </m:r>
          <m:f>
            <m:fPr>
              <m:ctrlPr>
                <w:rPr>
                  <w:rFonts w:ascii="Cambria Math" w:hAnsi="Cambria Math"/>
                  <w:i/>
                </w:rPr>
              </m:ctrlPr>
            </m:fPr>
            <m:num>
              <m:r>
                <w:rPr>
                  <w:rFonts w:ascii="Cambria Math"/>
                </w:rPr>
                <m:t>K</m:t>
              </m:r>
              <m:sSub>
                <m:sSubPr>
                  <m:ctrlPr>
                    <w:rPr>
                      <w:rFonts w:ascii="Cambria Math" w:hAnsi="Cambria Math"/>
                      <w:i/>
                    </w:rPr>
                  </m:ctrlPr>
                </m:sSubPr>
                <m:e>
                  <m:r>
                    <w:rPr>
                      <w:rFonts w:ascii="Cambria Math"/>
                    </w:rPr>
                    <m:t>S</m:t>
                  </m:r>
                </m:e>
                <m:sub>
                  <m:r>
                    <w:rPr>
                      <w:rFonts w:ascii="Cambria Math"/>
                    </w:rPr>
                    <m:t>j</m:t>
                  </m:r>
                </m:sub>
              </m:sSub>
            </m:num>
            <m:den>
              <m:r>
                <w:rPr>
                  <w:rFonts w:ascii="Cambria Math"/>
                </w:rPr>
                <m:t>D</m:t>
              </m:r>
              <m:sSub>
                <m:sSubPr>
                  <m:ctrlPr>
                    <w:rPr>
                      <w:rFonts w:ascii="Cambria Math" w:hAnsi="Cambria Math"/>
                      <w:i/>
                    </w:rPr>
                  </m:ctrlPr>
                </m:sSubPr>
                <m:e>
                  <m:r>
                    <w:rPr>
                      <w:rFonts w:ascii="Cambria Math"/>
                    </w:rPr>
                    <m:t>S</m:t>
                  </m:r>
                </m:e>
                <m:sub>
                  <m:r>
                    <w:rPr>
                      <w:rFonts w:ascii="Cambria Math"/>
                    </w:rPr>
                    <m:t>j</m:t>
                  </m:r>
                </m:sub>
              </m:sSub>
            </m:den>
          </m:f>
        </m:oMath>
      </m:oMathPara>
    </w:p>
    <w:p w14:paraId="1BB6DF35" w14:textId="4364CBA9" w:rsidR="00515641" w:rsidRDefault="00515641" w:rsidP="00515641">
      <w:r>
        <w:t>přičemž:</w:t>
      </w:r>
    </w:p>
    <w:p w14:paraId="3257FB9B" w14:textId="2BA4AFE4" w:rsidR="00515641" w:rsidRPr="005233D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S</m:t>
              </m:r>
            </m:e>
            <m:sub>
              <m:r>
                <w:rPr>
                  <w:rFonts w:ascii="Cambria Math"/>
                </w:rPr>
                <m:t>j</m:t>
              </m:r>
            </m:sub>
          </m:sSub>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rPr>
            <m:t>-</m:t>
          </m:r>
          <m:r>
            <w:rPr>
              <w:rFonts w:ascii="Cambria Math"/>
            </w:rPr>
            <m:t>D</m:t>
          </m:r>
          <m:sSub>
            <m:sSubPr>
              <m:ctrlPr>
                <w:rPr>
                  <w:rFonts w:ascii="Cambria Math" w:hAnsi="Cambria Math"/>
                  <w:i/>
                </w:rPr>
              </m:ctrlPr>
            </m:sSubPr>
            <m:e>
              <m:r>
                <w:rPr>
                  <w:rFonts w:ascii="Cambria Math"/>
                </w:rPr>
                <m:t>U</m:t>
              </m:r>
            </m:e>
            <m:sub>
              <m:r>
                <w:rPr>
                  <w:rFonts w:ascii="Cambria Math"/>
                </w:rPr>
                <m:t>j</m:t>
              </m:r>
            </m:sub>
          </m:sSub>
        </m:oMath>
      </m:oMathPara>
    </w:p>
    <w:p w14:paraId="21D21B6C" w14:textId="15BA00A1" w:rsidR="00515641" w:rsidRPr="004727AA" w:rsidRDefault="00515641" w:rsidP="00515641">
      <w:r w:rsidRPr="004727AA">
        <w:t>kde:</w:t>
      </w:r>
    </w:p>
    <w:p w14:paraId="18DF0136" w14:textId="1F8BCAF0" w:rsidR="00515641" w:rsidRPr="00D46CB0" w:rsidRDefault="0056429E" w:rsidP="0056429E">
      <m:oMath>
        <m:r>
          <w:rPr>
            <w:rFonts w:ascii="Cambria Math"/>
          </w:rPr>
          <m:t>JK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jednotková kompenzace</w:t>
      </w:r>
      <w:r w:rsidR="00515641" w:rsidRPr="004727AA">
        <w:t xml:space="preserve"> pro období Jízdního řádu </w:t>
      </w:r>
      <w:r w:rsidR="00515641" w:rsidRPr="004727AA">
        <w:rPr>
          <w:i/>
        </w:rPr>
        <w:t>j</w:t>
      </w:r>
      <w:r w:rsidR="00515641">
        <w:rPr>
          <w:i/>
        </w:rPr>
        <w:t xml:space="preserve"> </w:t>
      </w:r>
    </w:p>
    <w:p w14:paraId="6F6D0F52" w14:textId="72FEC0E6" w:rsidR="00515641" w:rsidRPr="00D46CB0"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kompenzace</w:t>
      </w:r>
      <w:r w:rsidR="00515641" w:rsidRPr="004727AA">
        <w:t xml:space="preserve"> pro období Jízdního řádu </w:t>
      </w:r>
      <w:r w:rsidR="00515641" w:rsidRPr="004727AA">
        <w:rPr>
          <w:i/>
        </w:rPr>
        <w:t>j</w:t>
      </w:r>
      <w:r w:rsidR="00515641">
        <w:rPr>
          <w:i/>
        </w:rPr>
        <w:t xml:space="preserve"> </w:t>
      </w:r>
      <w:r w:rsidR="00515641">
        <w:t>náležející Dopravci</w:t>
      </w:r>
    </w:p>
    <w:p w14:paraId="292C4BA9" w14:textId="04A173ED" w:rsidR="00515641" w:rsidRPr="004727AA" w:rsidRDefault="0056429E" w:rsidP="0056429E">
      <m:oMath>
        <m:r>
          <w:rPr>
            <w:rFonts w:ascii="Cambria Math"/>
          </w:rPr>
          <m:t>D</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Skutečný</w:t>
      </w:r>
      <w:r w:rsidR="00515641" w:rsidRPr="004727AA">
        <w:t xml:space="preserve"> dopravní výkon pro období Jízdního řádu </w:t>
      </w:r>
      <w:r w:rsidR="00515641" w:rsidRPr="004727AA">
        <w:rPr>
          <w:i/>
        </w:rPr>
        <w:t>j</w:t>
      </w:r>
    </w:p>
    <w:p w14:paraId="3B108071" w14:textId="779A219C" w:rsidR="00515641"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515641" w:rsidRPr="004727AA">
        <w:tab/>
      </w:r>
      <w:r w:rsidR="00515641" w:rsidRPr="004727AA">
        <w:tab/>
        <w:t xml:space="preserve">Objednaný dopravní výkon pro období Jízdního řádu </w:t>
      </w:r>
      <w:r w:rsidR="00515641" w:rsidRPr="004727AA">
        <w:rPr>
          <w:i/>
        </w:rPr>
        <w:t>j</w:t>
      </w:r>
    </w:p>
    <w:p w14:paraId="2D83E3FB" w14:textId="6D4D70CC"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515641" w:rsidRPr="004727AA">
        <w:tab/>
      </w:r>
      <w:r w:rsidR="00515641" w:rsidRPr="004727AA">
        <w:tab/>
        <w:t xml:space="preserve">Přidaný dopravní výkon v období Jízdního řádu </w:t>
      </w:r>
      <w:r w:rsidR="00515641" w:rsidRPr="004727AA">
        <w:rPr>
          <w:i/>
        </w:rPr>
        <w:t>j</w:t>
      </w:r>
    </w:p>
    <w:p w14:paraId="37CDD91E" w14:textId="77A876C8"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515641" w:rsidRPr="004727AA">
        <w:tab/>
      </w:r>
      <w:r w:rsidR="00515641" w:rsidRPr="004727AA">
        <w:tab/>
        <w:t xml:space="preserve">Neuplatnitelný dopravní výkon v období Jízdního řádu </w:t>
      </w:r>
      <w:r w:rsidR="00515641" w:rsidRPr="004727AA">
        <w:rPr>
          <w:i/>
        </w:rPr>
        <w:t>j</w:t>
      </w:r>
    </w:p>
    <w:p w14:paraId="3B637D35" w14:textId="652741BC" w:rsidR="00A02158" w:rsidRPr="004727AA" w:rsidRDefault="00A3728E" w:rsidP="00A02158">
      <w:pPr>
        <w:pStyle w:val="Nadpis2"/>
      </w:pPr>
      <w:r>
        <w:t>Přepočet Skutečné kompenzace</w:t>
      </w:r>
      <w:r w:rsidR="00A02158" w:rsidRPr="004727AA">
        <w:t xml:space="preserve"> na kalendářní rok</w:t>
      </w:r>
    </w:p>
    <w:p w14:paraId="72C739DC" w14:textId="2E11BF03" w:rsidR="00A02158" w:rsidRPr="004727AA" w:rsidRDefault="00A02158" w:rsidP="00A02158">
      <w:r w:rsidRPr="004727AA">
        <w:t>Označení listu: Kalendářní rok</w:t>
      </w:r>
    </w:p>
    <w:p w14:paraId="520C313C" w14:textId="68B64EC9" w:rsidR="00F2403A" w:rsidRPr="006B2B7B" w:rsidRDefault="00A02158" w:rsidP="008852F3">
      <w:r w:rsidRPr="004727AA">
        <w:t>Na tomto listu je přepočten</w:t>
      </w:r>
      <w:r w:rsidR="00A3728E">
        <w:t>a</w:t>
      </w:r>
      <w:r w:rsidRPr="004727AA">
        <w:t xml:space="preserve"> </w:t>
      </w:r>
      <w:r w:rsidR="00A3728E">
        <w:t>Skutečná kompenzace</w:t>
      </w:r>
      <w:r w:rsidRPr="004727AA">
        <w:t xml:space="preserve"> z období platnosti Jízdního řádu na období kalendářního roku. Tento přepočet je prováděn jen pro účely statistického vykazování</w:t>
      </w:r>
      <w:r>
        <w:t xml:space="preserve"> Objednatele</w:t>
      </w:r>
      <w:r w:rsidRPr="004727AA">
        <w:t xml:space="preserve">, které vyžaduje příslušnost ke kalendářnímu roku, a není tak podkladem pro stanovení </w:t>
      </w:r>
      <w:r w:rsidR="002D6967">
        <w:t>Skutečné k</w:t>
      </w:r>
      <w:r w:rsidRPr="004727AA">
        <w:t>ompenzace ze Smlouvy.</w:t>
      </w:r>
    </w:p>
    <w:sectPr w:rsidR="00F2403A" w:rsidRPr="006B2B7B" w:rsidSect="00D527C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16D5CC" w14:textId="77777777" w:rsidR="00624CFE" w:rsidRDefault="00624CFE" w:rsidP="00F30804">
      <w:pPr>
        <w:spacing w:after="0" w:line="240" w:lineRule="auto"/>
      </w:pPr>
      <w:r>
        <w:separator/>
      </w:r>
    </w:p>
  </w:endnote>
  <w:endnote w:type="continuationSeparator" w:id="0">
    <w:p w14:paraId="0460486F" w14:textId="77777777" w:rsidR="00624CFE" w:rsidRDefault="00624CFE" w:rsidP="00F30804">
      <w:pPr>
        <w:spacing w:after="0" w:line="240" w:lineRule="auto"/>
      </w:pPr>
      <w:r>
        <w:continuationSeparator/>
      </w:r>
    </w:p>
  </w:endnote>
  <w:endnote w:type="continuationNotice" w:id="1">
    <w:p w14:paraId="0CC1ACAF" w14:textId="77777777" w:rsidR="00624CFE" w:rsidRDefault="00624C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EB55C" w14:textId="77777777" w:rsidR="001216C5" w:rsidRPr="00A25994" w:rsidRDefault="001216C5" w:rsidP="00C546F1">
    <w:pPr>
      <w:pStyle w:val="Zpat"/>
      <w:rPr>
        <w:i/>
        <w:sz w:val="18"/>
      </w:rPr>
    </w:pPr>
  </w:p>
  <w:p w14:paraId="46E05520" w14:textId="0F5F424E" w:rsidR="001216C5" w:rsidRPr="00A87A7A" w:rsidRDefault="001216C5"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sidR="006B4F8E">
      <w:rPr>
        <w:b/>
        <w:noProof/>
      </w:rPr>
      <w:t>25</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6B4F8E">
      <w:rPr>
        <w:b/>
        <w:noProof/>
      </w:rPr>
      <w:t>25</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96F4C3" w14:textId="77777777" w:rsidR="00624CFE" w:rsidRDefault="00624CFE" w:rsidP="00F30804">
      <w:pPr>
        <w:spacing w:after="0" w:line="240" w:lineRule="auto"/>
      </w:pPr>
      <w:r>
        <w:separator/>
      </w:r>
    </w:p>
  </w:footnote>
  <w:footnote w:type="continuationSeparator" w:id="0">
    <w:p w14:paraId="6D4AC486" w14:textId="77777777" w:rsidR="00624CFE" w:rsidRDefault="00624CFE" w:rsidP="00F30804">
      <w:pPr>
        <w:spacing w:after="0" w:line="240" w:lineRule="auto"/>
      </w:pPr>
      <w:r>
        <w:continuationSeparator/>
      </w:r>
    </w:p>
  </w:footnote>
  <w:footnote w:type="continuationNotice" w:id="1">
    <w:p w14:paraId="1A137019" w14:textId="77777777" w:rsidR="00624CFE" w:rsidRDefault="00624CF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75107" w14:textId="52E04D74" w:rsidR="001216C5" w:rsidRPr="00671326" w:rsidRDefault="00FE49B0" w:rsidP="00671326">
    <w:pPr>
      <w:pStyle w:val="Zhlav"/>
      <w:jc w:val="center"/>
      <w:rPr>
        <w:rFonts w:ascii="Arial" w:hAnsi="Arial" w:cs="Arial"/>
        <w:sz w:val="20"/>
        <w:szCs w:val="20"/>
      </w:rPr>
    </w:pPr>
    <w:r w:rsidRPr="00CA137D">
      <w:rPr>
        <w:rFonts w:ascii="Arial" w:hAnsi="Arial"/>
      </w:rPr>
      <w:t xml:space="preserve">Smlouva o veřejných službách v přepravě cestujících ve veřejné </w:t>
    </w:r>
    <w:r w:rsidRPr="00C228D9">
      <w:rPr>
        <w:rFonts w:ascii="Arial" w:hAnsi="Arial" w:cs="Arial"/>
      </w:rPr>
      <w:br/>
    </w:r>
    <w:r w:rsidRPr="00CA137D">
      <w:rPr>
        <w:rFonts w:ascii="Arial" w:hAnsi="Arial"/>
      </w:rPr>
      <w:t xml:space="preserve">drážní osobní dopravě na </w:t>
    </w:r>
    <w:r w:rsidRPr="00C228D9">
      <w:rPr>
        <w:rFonts w:ascii="Arial" w:hAnsi="Arial" w:cs="Arial"/>
      </w:rPr>
      <w:t>celek</w:t>
    </w:r>
    <w:r w:rsidRPr="00584331">
      <w:rPr>
        <w:rFonts w:ascii="Arial" w:hAnsi="Arial" w:cs="Arial"/>
        <w:b/>
      </w:rPr>
      <w:t xml:space="preserve"> </w:t>
    </w:r>
    <w:r w:rsidR="008D19D2">
      <w:rPr>
        <w:rFonts w:ascii="Arial" w:hAnsi="Arial" w:cs="Arial"/>
        <w:b/>
      </w:rPr>
      <w:t>Plzeňsko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734778"/>
    <w:multiLevelType w:val="hybridMultilevel"/>
    <w:tmpl w:val="EFA40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9210186"/>
    <w:multiLevelType w:val="hybridMultilevel"/>
    <w:tmpl w:val="632E3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0"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3"/>
  </w:num>
  <w:num w:numId="4">
    <w:abstractNumId w:val="5"/>
  </w:num>
  <w:num w:numId="5">
    <w:abstractNumId w:val="18"/>
  </w:num>
  <w:num w:numId="6">
    <w:abstractNumId w:val="12"/>
  </w:num>
  <w:num w:numId="7">
    <w:abstractNumId w:val="26"/>
  </w:num>
  <w:num w:numId="8">
    <w:abstractNumId w:val="22"/>
  </w:num>
  <w:num w:numId="9">
    <w:abstractNumId w:val="10"/>
  </w:num>
  <w:num w:numId="10">
    <w:abstractNumId w:val="4"/>
  </w:num>
  <w:num w:numId="11">
    <w:abstractNumId w:val="27"/>
  </w:num>
  <w:num w:numId="12">
    <w:abstractNumId w:val="23"/>
  </w:num>
  <w:num w:numId="13">
    <w:abstractNumId w:val="2"/>
  </w:num>
  <w:num w:numId="14">
    <w:abstractNumId w:val="17"/>
  </w:num>
  <w:num w:numId="15">
    <w:abstractNumId w:val="7"/>
  </w:num>
  <w:num w:numId="16">
    <w:abstractNumId w:val="1"/>
  </w:num>
  <w:num w:numId="17">
    <w:abstractNumId w:val="25"/>
  </w:num>
  <w:num w:numId="18">
    <w:abstractNumId w:val="11"/>
  </w:num>
  <w:num w:numId="19">
    <w:abstractNumId w:val="8"/>
  </w:num>
  <w:num w:numId="20">
    <w:abstractNumId w:val="14"/>
  </w:num>
  <w:num w:numId="21">
    <w:abstractNumId w:val="21"/>
  </w:num>
  <w:num w:numId="22">
    <w:abstractNumId w:val="3"/>
  </w:num>
  <w:num w:numId="23">
    <w:abstractNumId w:val="20"/>
  </w:num>
  <w:num w:numId="24">
    <w:abstractNumId w:val="24"/>
  </w:num>
  <w:num w:numId="25">
    <w:abstractNumId w:val="0"/>
  </w:num>
  <w:num w:numId="26">
    <w:abstractNumId w:val="6"/>
  </w:num>
  <w:num w:numId="27">
    <w:abstractNumId w:val="9"/>
  </w:num>
  <w:num w:numId="28">
    <w:abstractNumId w:val="19"/>
  </w:num>
  <w:num w:numId="29">
    <w:abstractNumId w:val="19"/>
  </w:num>
  <w:num w:numId="3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016F3"/>
    <w:rsid w:val="0000219E"/>
    <w:rsid w:val="000067FD"/>
    <w:rsid w:val="0000736C"/>
    <w:rsid w:val="00011F29"/>
    <w:rsid w:val="0001528E"/>
    <w:rsid w:val="00015ABE"/>
    <w:rsid w:val="000201AC"/>
    <w:rsid w:val="000215F7"/>
    <w:rsid w:val="00021AB1"/>
    <w:rsid w:val="00021D7B"/>
    <w:rsid w:val="000254A5"/>
    <w:rsid w:val="000270E5"/>
    <w:rsid w:val="000302AA"/>
    <w:rsid w:val="000314BF"/>
    <w:rsid w:val="000327DD"/>
    <w:rsid w:val="000328C2"/>
    <w:rsid w:val="00033917"/>
    <w:rsid w:val="000344B4"/>
    <w:rsid w:val="000404E9"/>
    <w:rsid w:val="000434D4"/>
    <w:rsid w:val="00050D4E"/>
    <w:rsid w:val="0005132A"/>
    <w:rsid w:val="0005136E"/>
    <w:rsid w:val="0005425A"/>
    <w:rsid w:val="00054670"/>
    <w:rsid w:val="000570C0"/>
    <w:rsid w:val="00064E28"/>
    <w:rsid w:val="0006668B"/>
    <w:rsid w:val="00070B1D"/>
    <w:rsid w:val="00071607"/>
    <w:rsid w:val="000716A1"/>
    <w:rsid w:val="00072896"/>
    <w:rsid w:val="000743BF"/>
    <w:rsid w:val="00081A83"/>
    <w:rsid w:val="00081B5C"/>
    <w:rsid w:val="00082DFE"/>
    <w:rsid w:val="00083E52"/>
    <w:rsid w:val="00084419"/>
    <w:rsid w:val="00084887"/>
    <w:rsid w:val="00086873"/>
    <w:rsid w:val="00087BAE"/>
    <w:rsid w:val="000911D8"/>
    <w:rsid w:val="00093DE2"/>
    <w:rsid w:val="00097D37"/>
    <w:rsid w:val="000A045E"/>
    <w:rsid w:val="000A129D"/>
    <w:rsid w:val="000A236C"/>
    <w:rsid w:val="000A2C43"/>
    <w:rsid w:val="000A5448"/>
    <w:rsid w:val="000B2C78"/>
    <w:rsid w:val="000B6302"/>
    <w:rsid w:val="000B67B0"/>
    <w:rsid w:val="000C1FCD"/>
    <w:rsid w:val="000C29BB"/>
    <w:rsid w:val="000C2D2F"/>
    <w:rsid w:val="000C4488"/>
    <w:rsid w:val="000C4561"/>
    <w:rsid w:val="000C5C95"/>
    <w:rsid w:val="000C5D94"/>
    <w:rsid w:val="000C6D76"/>
    <w:rsid w:val="000C7655"/>
    <w:rsid w:val="000D16AA"/>
    <w:rsid w:val="000D2794"/>
    <w:rsid w:val="000D4000"/>
    <w:rsid w:val="000D56C9"/>
    <w:rsid w:val="000D5AE7"/>
    <w:rsid w:val="000E0BAD"/>
    <w:rsid w:val="000E1B34"/>
    <w:rsid w:val="000E6361"/>
    <w:rsid w:val="000F0140"/>
    <w:rsid w:val="000F0556"/>
    <w:rsid w:val="000F1916"/>
    <w:rsid w:val="000F2AF2"/>
    <w:rsid w:val="000F475B"/>
    <w:rsid w:val="000F66DD"/>
    <w:rsid w:val="00100AA3"/>
    <w:rsid w:val="0010305A"/>
    <w:rsid w:val="00103711"/>
    <w:rsid w:val="00105C2B"/>
    <w:rsid w:val="00110E8F"/>
    <w:rsid w:val="001211AB"/>
    <w:rsid w:val="001211AE"/>
    <w:rsid w:val="001216C5"/>
    <w:rsid w:val="00122058"/>
    <w:rsid w:val="001237EE"/>
    <w:rsid w:val="001240C9"/>
    <w:rsid w:val="00124ACA"/>
    <w:rsid w:val="00124FD5"/>
    <w:rsid w:val="001262C2"/>
    <w:rsid w:val="00126E8D"/>
    <w:rsid w:val="0013100A"/>
    <w:rsid w:val="00135DF4"/>
    <w:rsid w:val="001402FD"/>
    <w:rsid w:val="00142410"/>
    <w:rsid w:val="00142589"/>
    <w:rsid w:val="001426C7"/>
    <w:rsid w:val="00142962"/>
    <w:rsid w:val="0014419B"/>
    <w:rsid w:val="001448BC"/>
    <w:rsid w:val="001472A2"/>
    <w:rsid w:val="0014762F"/>
    <w:rsid w:val="001514C0"/>
    <w:rsid w:val="00151B4E"/>
    <w:rsid w:val="00153A98"/>
    <w:rsid w:val="00156022"/>
    <w:rsid w:val="001573A3"/>
    <w:rsid w:val="00157A48"/>
    <w:rsid w:val="00161FF5"/>
    <w:rsid w:val="00162DA0"/>
    <w:rsid w:val="0016399B"/>
    <w:rsid w:val="00165358"/>
    <w:rsid w:val="001675E8"/>
    <w:rsid w:val="00167A70"/>
    <w:rsid w:val="0017021C"/>
    <w:rsid w:val="00170ADA"/>
    <w:rsid w:val="001729D0"/>
    <w:rsid w:val="001731A3"/>
    <w:rsid w:val="00174611"/>
    <w:rsid w:val="001754E4"/>
    <w:rsid w:val="001765F6"/>
    <w:rsid w:val="001768AD"/>
    <w:rsid w:val="00180FF9"/>
    <w:rsid w:val="00182989"/>
    <w:rsid w:val="001829C7"/>
    <w:rsid w:val="00182E21"/>
    <w:rsid w:val="00187102"/>
    <w:rsid w:val="00187658"/>
    <w:rsid w:val="00192EDB"/>
    <w:rsid w:val="00195A42"/>
    <w:rsid w:val="001A3293"/>
    <w:rsid w:val="001A64E3"/>
    <w:rsid w:val="001B17AF"/>
    <w:rsid w:val="001B71BD"/>
    <w:rsid w:val="001C09DA"/>
    <w:rsid w:val="001C51E1"/>
    <w:rsid w:val="001D1274"/>
    <w:rsid w:val="001D2400"/>
    <w:rsid w:val="001D51B9"/>
    <w:rsid w:val="001D5FE2"/>
    <w:rsid w:val="001D675B"/>
    <w:rsid w:val="001E00B7"/>
    <w:rsid w:val="001E0E67"/>
    <w:rsid w:val="001E42BE"/>
    <w:rsid w:val="001F3D81"/>
    <w:rsid w:val="001F4973"/>
    <w:rsid w:val="001F66F5"/>
    <w:rsid w:val="00200F0D"/>
    <w:rsid w:val="002062C1"/>
    <w:rsid w:val="00212EED"/>
    <w:rsid w:val="00215B31"/>
    <w:rsid w:val="00222113"/>
    <w:rsid w:val="0022360D"/>
    <w:rsid w:val="00232AB5"/>
    <w:rsid w:val="002337B2"/>
    <w:rsid w:val="00236298"/>
    <w:rsid w:val="002366D6"/>
    <w:rsid w:val="0023693B"/>
    <w:rsid w:val="00237881"/>
    <w:rsid w:val="00237F8D"/>
    <w:rsid w:val="00243B47"/>
    <w:rsid w:val="002440AD"/>
    <w:rsid w:val="00251211"/>
    <w:rsid w:val="00251CB5"/>
    <w:rsid w:val="002521BD"/>
    <w:rsid w:val="002528DF"/>
    <w:rsid w:val="0025321C"/>
    <w:rsid w:val="002540E7"/>
    <w:rsid w:val="002569F9"/>
    <w:rsid w:val="00261E14"/>
    <w:rsid w:val="00270F53"/>
    <w:rsid w:val="00273F64"/>
    <w:rsid w:val="00273FB1"/>
    <w:rsid w:val="00277BAF"/>
    <w:rsid w:val="00280119"/>
    <w:rsid w:val="0028264E"/>
    <w:rsid w:val="0028330C"/>
    <w:rsid w:val="002862C8"/>
    <w:rsid w:val="00287D0C"/>
    <w:rsid w:val="00287EE3"/>
    <w:rsid w:val="00291C84"/>
    <w:rsid w:val="00291E78"/>
    <w:rsid w:val="00291FEE"/>
    <w:rsid w:val="00292EB8"/>
    <w:rsid w:val="00294D0D"/>
    <w:rsid w:val="002961FB"/>
    <w:rsid w:val="002A0D0A"/>
    <w:rsid w:val="002A3FA2"/>
    <w:rsid w:val="002A4738"/>
    <w:rsid w:val="002A4884"/>
    <w:rsid w:val="002A4F1E"/>
    <w:rsid w:val="002A635D"/>
    <w:rsid w:val="002B015B"/>
    <w:rsid w:val="002B0316"/>
    <w:rsid w:val="002B08C4"/>
    <w:rsid w:val="002B5A0E"/>
    <w:rsid w:val="002B775B"/>
    <w:rsid w:val="002C066D"/>
    <w:rsid w:val="002C0CE4"/>
    <w:rsid w:val="002C1452"/>
    <w:rsid w:val="002C6D1E"/>
    <w:rsid w:val="002C6FCF"/>
    <w:rsid w:val="002D0535"/>
    <w:rsid w:val="002D1803"/>
    <w:rsid w:val="002D3095"/>
    <w:rsid w:val="002D4AC8"/>
    <w:rsid w:val="002D6522"/>
    <w:rsid w:val="002D6967"/>
    <w:rsid w:val="002D7F6B"/>
    <w:rsid w:val="002E0ED6"/>
    <w:rsid w:val="002E4999"/>
    <w:rsid w:val="002E6009"/>
    <w:rsid w:val="002F6839"/>
    <w:rsid w:val="00300F35"/>
    <w:rsid w:val="0030100E"/>
    <w:rsid w:val="00301F2D"/>
    <w:rsid w:val="00303E32"/>
    <w:rsid w:val="00305FDE"/>
    <w:rsid w:val="003060D8"/>
    <w:rsid w:val="0030770E"/>
    <w:rsid w:val="00313493"/>
    <w:rsid w:val="00314FA0"/>
    <w:rsid w:val="00315D0B"/>
    <w:rsid w:val="003201B9"/>
    <w:rsid w:val="003244A2"/>
    <w:rsid w:val="003261C8"/>
    <w:rsid w:val="003272B1"/>
    <w:rsid w:val="003276E9"/>
    <w:rsid w:val="00332BC5"/>
    <w:rsid w:val="00336A20"/>
    <w:rsid w:val="0034288C"/>
    <w:rsid w:val="003446DC"/>
    <w:rsid w:val="00346E3F"/>
    <w:rsid w:val="003476EE"/>
    <w:rsid w:val="003532D1"/>
    <w:rsid w:val="00354C17"/>
    <w:rsid w:val="00356D68"/>
    <w:rsid w:val="00357E86"/>
    <w:rsid w:val="00357E8F"/>
    <w:rsid w:val="00370761"/>
    <w:rsid w:val="003731CC"/>
    <w:rsid w:val="00375F49"/>
    <w:rsid w:val="00377965"/>
    <w:rsid w:val="00380271"/>
    <w:rsid w:val="00380CC0"/>
    <w:rsid w:val="0038369F"/>
    <w:rsid w:val="0038446A"/>
    <w:rsid w:val="00384EF6"/>
    <w:rsid w:val="0038711E"/>
    <w:rsid w:val="00392087"/>
    <w:rsid w:val="00396F24"/>
    <w:rsid w:val="003A09B1"/>
    <w:rsid w:val="003A1CBA"/>
    <w:rsid w:val="003A23E2"/>
    <w:rsid w:val="003A2A8A"/>
    <w:rsid w:val="003A4A39"/>
    <w:rsid w:val="003A754D"/>
    <w:rsid w:val="003B03D5"/>
    <w:rsid w:val="003B0411"/>
    <w:rsid w:val="003B6977"/>
    <w:rsid w:val="003B7C05"/>
    <w:rsid w:val="003C270D"/>
    <w:rsid w:val="003C2F83"/>
    <w:rsid w:val="003C5503"/>
    <w:rsid w:val="003C588E"/>
    <w:rsid w:val="003C6BB5"/>
    <w:rsid w:val="003C79DA"/>
    <w:rsid w:val="003C7E4D"/>
    <w:rsid w:val="003D1015"/>
    <w:rsid w:val="003D12A0"/>
    <w:rsid w:val="003D1A08"/>
    <w:rsid w:val="003D4454"/>
    <w:rsid w:val="003D4E17"/>
    <w:rsid w:val="003D59CB"/>
    <w:rsid w:val="003D5C78"/>
    <w:rsid w:val="003D5E10"/>
    <w:rsid w:val="003D70BD"/>
    <w:rsid w:val="003E16EA"/>
    <w:rsid w:val="003E2B11"/>
    <w:rsid w:val="003E4B53"/>
    <w:rsid w:val="003E68A5"/>
    <w:rsid w:val="003F3E94"/>
    <w:rsid w:val="003F7537"/>
    <w:rsid w:val="00401F82"/>
    <w:rsid w:val="00403746"/>
    <w:rsid w:val="00404745"/>
    <w:rsid w:val="00405574"/>
    <w:rsid w:val="00406127"/>
    <w:rsid w:val="00407D0A"/>
    <w:rsid w:val="004114EF"/>
    <w:rsid w:val="00412331"/>
    <w:rsid w:val="00415860"/>
    <w:rsid w:val="004161B4"/>
    <w:rsid w:val="00416FE6"/>
    <w:rsid w:val="00417602"/>
    <w:rsid w:val="00417CB5"/>
    <w:rsid w:val="004234A4"/>
    <w:rsid w:val="004234A8"/>
    <w:rsid w:val="00424099"/>
    <w:rsid w:val="004251A4"/>
    <w:rsid w:val="00425379"/>
    <w:rsid w:val="00425BB0"/>
    <w:rsid w:val="00426768"/>
    <w:rsid w:val="00427806"/>
    <w:rsid w:val="00435702"/>
    <w:rsid w:val="0044011E"/>
    <w:rsid w:val="00440CC1"/>
    <w:rsid w:val="004424F8"/>
    <w:rsid w:val="00442ED5"/>
    <w:rsid w:val="0044330E"/>
    <w:rsid w:val="00446D29"/>
    <w:rsid w:val="00446EB7"/>
    <w:rsid w:val="00451D09"/>
    <w:rsid w:val="00460FA1"/>
    <w:rsid w:val="0046271E"/>
    <w:rsid w:val="004658E1"/>
    <w:rsid w:val="004668ED"/>
    <w:rsid w:val="00467453"/>
    <w:rsid w:val="004727AA"/>
    <w:rsid w:val="00477849"/>
    <w:rsid w:val="00481C7D"/>
    <w:rsid w:val="00487A62"/>
    <w:rsid w:val="00492196"/>
    <w:rsid w:val="004922CF"/>
    <w:rsid w:val="00495C3D"/>
    <w:rsid w:val="00495DE7"/>
    <w:rsid w:val="004A2879"/>
    <w:rsid w:val="004A5D6F"/>
    <w:rsid w:val="004B21CF"/>
    <w:rsid w:val="004B270B"/>
    <w:rsid w:val="004B481E"/>
    <w:rsid w:val="004B49D4"/>
    <w:rsid w:val="004B75BB"/>
    <w:rsid w:val="004C3A1B"/>
    <w:rsid w:val="004C53F3"/>
    <w:rsid w:val="004C69DB"/>
    <w:rsid w:val="004D08EF"/>
    <w:rsid w:val="004D4C03"/>
    <w:rsid w:val="004D5BBC"/>
    <w:rsid w:val="004E2867"/>
    <w:rsid w:val="004E4778"/>
    <w:rsid w:val="004E5AC5"/>
    <w:rsid w:val="004E6A85"/>
    <w:rsid w:val="004E7704"/>
    <w:rsid w:val="004F24DA"/>
    <w:rsid w:val="004F2B93"/>
    <w:rsid w:val="004F364D"/>
    <w:rsid w:val="004F38A0"/>
    <w:rsid w:val="004F6B94"/>
    <w:rsid w:val="0050033C"/>
    <w:rsid w:val="00502472"/>
    <w:rsid w:val="005027F1"/>
    <w:rsid w:val="00502B7E"/>
    <w:rsid w:val="00502B9A"/>
    <w:rsid w:val="00504DDE"/>
    <w:rsid w:val="00505CA0"/>
    <w:rsid w:val="005117B2"/>
    <w:rsid w:val="005125D2"/>
    <w:rsid w:val="00515641"/>
    <w:rsid w:val="00515D90"/>
    <w:rsid w:val="00520CB7"/>
    <w:rsid w:val="00520D55"/>
    <w:rsid w:val="005233D7"/>
    <w:rsid w:val="00523BB2"/>
    <w:rsid w:val="00525270"/>
    <w:rsid w:val="00525AC7"/>
    <w:rsid w:val="0052642E"/>
    <w:rsid w:val="005301F8"/>
    <w:rsid w:val="00530768"/>
    <w:rsid w:val="005373A9"/>
    <w:rsid w:val="00540460"/>
    <w:rsid w:val="005431EF"/>
    <w:rsid w:val="00550587"/>
    <w:rsid w:val="005554BD"/>
    <w:rsid w:val="005635D9"/>
    <w:rsid w:val="0056429E"/>
    <w:rsid w:val="00565F53"/>
    <w:rsid w:val="005662B1"/>
    <w:rsid w:val="00570B25"/>
    <w:rsid w:val="005731BF"/>
    <w:rsid w:val="00573615"/>
    <w:rsid w:val="00576B1F"/>
    <w:rsid w:val="00576F32"/>
    <w:rsid w:val="00581C31"/>
    <w:rsid w:val="00582B8A"/>
    <w:rsid w:val="00583B9B"/>
    <w:rsid w:val="00586148"/>
    <w:rsid w:val="005862E0"/>
    <w:rsid w:val="00593FC0"/>
    <w:rsid w:val="005A1BEC"/>
    <w:rsid w:val="005A1D6A"/>
    <w:rsid w:val="005A272E"/>
    <w:rsid w:val="005A470B"/>
    <w:rsid w:val="005B1D8A"/>
    <w:rsid w:val="005B29F3"/>
    <w:rsid w:val="005B3474"/>
    <w:rsid w:val="005B37AB"/>
    <w:rsid w:val="005B38B2"/>
    <w:rsid w:val="005B488A"/>
    <w:rsid w:val="005B4C12"/>
    <w:rsid w:val="005B5C3D"/>
    <w:rsid w:val="005B6939"/>
    <w:rsid w:val="005B789A"/>
    <w:rsid w:val="005B79E3"/>
    <w:rsid w:val="005C0F82"/>
    <w:rsid w:val="005C0FE4"/>
    <w:rsid w:val="005C1DAF"/>
    <w:rsid w:val="005C2C29"/>
    <w:rsid w:val="005C6F6C"/>
    <w:rsid w:val="005C7EDE"/>
    <w:rsid w:val="005D0D39"/>
    <w:rsid w:val="005D3E51"/>
    <w:rsid w:val="005D3FB8"/>
    <w:rsid w:val="005D493E"/>
    <w:rsid w:val="005D5D2F"/>
    <w:rsid w:val="005D6F02"/>
    <w:rsid w:val="005E1D2C"/>
    <w:rsid w:val="005E2016"/>
    <w:rsid w:val="005E2690"/>
    <w:rsid w:val="005E3A8A"/>
    <w:rsid w:val="005E435A"/>
    <w:rsid w:val="005E59A5"/>
    <w:rsid w:val="005F1516"/>
    <w:rsid w:val="005F43B6"/>
    <w:rsid w:val="005F71C6"/>
    <w:rsid w:val="0060069C"/>
    <w:rsid w:val="006009DE"/>
    <w:rsid w:val="00603D80"/>
    <w:rsid w:val="0060579F"/>
    <w:rsid w:val="00607840"/>
    <w:rsid w:val="00616090"/>
    <w:rsid w:val="00623D6C"/>
    <w:rsid w:val="00624829"/>
    <w:rsid w:val="00624CFE"/>
    <w:rsid w:val="006266DF"/>
    <w:rsid w:val="00627E58"/>
    <w:rsid w:val="00630AE8"/>
    <w:rsid w:val="00632155"/>
    <w:rsid w:val="0063479D"/>
    <w:rsid w:val="006417E2"/>
    <w:rsid w:val="00641C0A"/>
    <w:rsid w:val="00642E92"/>
    <w:rsid w:val="00645A4A"/>
    <w:rsid w:val="00653644"/>
    <w:rsid w:val="00664256"/>
    <w:rsid w:val="00664F03"/>
    <w:rsid w:val="00664FAA"/>
    <w:rsid w:val="00671326"/>
    <w:rsid w:val="00675643"/>
    <w:rsid w:val="0067670C"/>
    <w:rsid w:val="006774D7"/>
    <w:rsid w:val="00680E8E"/>
    <w:rsid w:val="006814CA"/>
    <w:rsid w:val="00681B2E"/>
    <w:rsid w:val="006868F2"/>
    <w:rsid w:val="00693DFD"/>
    <w:rsid w:val="00694D98"/>
    <w:rsid w:val="006A1C0A"/>
    <w:rsid w:val="006A37EF"/>
    <w:rsid w:val="006A4204"/>
    <w:rsid w:val="006A4956"/>
    <w:rsid w:val="006A7426"/>
    <w:rsid w:val="006B2B7B"/>
    <w:rsid w:val="006B4F8E"/>
    <w:rsid w:val="006B6338"/>
    <w:rsid w:val="006C106A"/>
    <w:rsid w:val="006C5326"/>
    <w:rsid w:val="006C7C73"/>
    <w:rsid w:val="006D3A70"/>
    <w:rsid w:val="006D51C2"/>
    <w:rsid w:val="006E3DA5"/>
    <w:rsid w:val="006E3DAF"/>
    <w:rsid w:val="006E4E51"/>
    <w:rsid w:val="006E60BA"/>
    <w:rsid w:val="006E6209"/>
    <w:rsid w:val="006E6B92"/>
    <w:rsid w:val="006F010B"/>
    <w:rsid w:val="006F5C23"/>
    <w:rsid w:val="0070481C"/>
    <w:rsid w:val="007066BC"/>
    <w:rsid w:val="00710B09"/>
    <w:rsid w:val="00710ED9"/>
    <w:rsid w:val="0071190D"/>
    <w:rsid w:val="00711A7D"/>
    <w:rsid w:val="00711D37"/>
    <w:rsid w:val="00712A7E"/>
    <w:rsid w:val="0071600C"/>
    <w:rsid w:val="00716A63"/>
    <w:rsid w:val="00721AAB"/>
    <w:rsid w:val="0072238B"/>
    <w:rsid w:val="007225AC"/>
    <w:rsid w:val="00722AA1"/>
    <w:rsid w:val="00725493"/>
    <w:rsid w:val="00726639"/>
    <w:rsid w:val="0073350D"/>
    <w:rsid w:val="00734B66"/>
    <w:rsid w:val="00735297"/>
    <w:rsid w:val="0073623F"/>
    <w:rsid w:val="00737DAD"/>
    <w:rsid w:val="007403EB"/>
    <w:rsid w:val="00741D7C"/>
    <w:rsid w:val="00741F87"/>
    <w:rsid w:val="00744109"/>
    <w:rsid w:val="007450B8"/>
    <w:rsid w:val="007470F7"/>
    <w:rsid w:val="007479DB"/>
    <w:rsid w:val="00752360"/>
    <w:rsid w:val="007524ED"/>
    <w:rsid w:val="0075295E"/>
    <w:rsid w:val="00753922"/>
    <w:rsid w:val="00753AF6"/>
    <w:rsid w:val="007549A5"/>
    <w:rsid w:val="007549F6"/>
    <w:rsid w:val="00755080"/>
    <w:rsid w:val="00760424"/>
    <w:rsid w:val="00762158"/>
    <w:rsid w:val="00763183"/>
    <w:rsid w:val="00763382"/>
    <w:rsid w:val="0076353F"/>
    <w:rsid w:val="007637DA"/>
    <w:rsid w:val="007638F0"/>
    <w:rsid w:val="00764B48"/>
    <w:rsid w:val="00764D82"/>
    <w:rsid w:val="00765F0A"/>
    <w:rsid w:val="0076717E"/>
    <w:rsid w:val="0076750B"/>
    <w:rsid w:val="00767ABB"/>
    <w:rsid w:val="00767DED"/>
    <w:rsid w:val="00767F82"/>
    <w:rsid w:val="0077145B"/>
    <w:rsid w:val="00777F97"/>
    <w:rsid w:val="00777F9A"/>
    <w:rsid w:val="00787367"/>
    <w:rsid w:val="00787E2D"/>
    <w:rsid w:val="00793E65"/>
    <w:rsid w:val="00796FF3"/>
    <w:rsid w:val="007A40A6"/>
    <w:rsid w:val="007A4D37"/>
    <w:rsid w:val="007A6EE2"/>
    <w:rsid w:val="007C0EFD"/>
    <w:rsid w:val="007C1D09"/>
    <w:rsid w:val="007C2678"/>
    <w:rsid w:val="007C2F6D"/>
    <w:rsid w:val="007C3BEB"/>
    <w:rsid w:val="007C413D"/>
    <w:rsid w:val="007D2F3A"/>
    <w:rsid w:val="007D3414"/>
    <w:rsid w:val="007E1A06"/>
    <w:rsid w:val="007E2C4D"/>
    <w:rsid w:val="007E4D1C"/>
    <w:rsid w:val="007E6C59"/>
    <w:rsid w:val="007E72BC"/>
    <w:rsid w:val="007F14CC"/>
    <w:rsid w:val="007F1A4E"/>
    <w:rsid w:val="007F7219"/>
    <w:rsid w:val="008006D1"/>
    <w:rsid w:val="00801395"/>
    <w:rsid w:val="0080273B"/>
    <w:rsid w:val="00802EB5"/>
    <w:rsid w:val="00806533"/>
    <w:rsid w:val="00810C5C"/>
    <w:rsid w:val="008131AC"/>
    <w:rsid w:val="008175AD"/>
    <w:rsid w:val="00820020"/>
    <w:rsid w:val="0082161F"/>
    <w:rsid w:val="00827074"/>
    <w:rsid w:val="00831136"/>
    <w:rsid w:val="008336C9"/>
    <w:rsid w:val="00833ECC"/>
    <w:rsid w:val="008342DA"/>
    <w:rsid w:val="008364A7"/>
    <w:rsid w:val="0083661D"/>
    <w:rsid w:val="00842671"/>
    <w:rsid w:val="00844F6E"/>
    <w:rsid w:val="00845F6B"/>
    <w:rsid w:val="0084608F"/>
    <w:rsid w:val="008546C5"/>
    <w:rsid w:val="00854D8A"/>
    <w:rsid w:val="008568AD"/>
    <w:rsid w:val="00864A9F"/>
    <w:rsid w:val="00865EFD"/>
    <w:rsid w:val="008672AC"/>
    <w:rsid w:val="00883381"/>
    <w:rsid w:val="00884E8C"/>
    <w:rsid w:val="008852F3"/>
    <w:rsid w:val="0089298F"/>
    <w:rsid w:val="0089730B"/>
    <w:rsid w:val="0089790C"/>
    <w:rsid w:val="008A2D4D"/>
    <w:rsid w:val="008A3F7B"/>
    <w:rsid w:val="008B0A6F"/>
    <w:rsid w:val="008B49EE"/>
    <w:rsid w:val="008B5223"/>
    <w:rsid w:val="008B7956"/>
    <w:rsid w:val="008C0798"/>
    <w:rsid w:val="008C33DB"/>
    <w:rsid w:val="008C3E00"/>
    <w:rsid w:val="008C4A90"/>
    <w:rsid w:val="008C62AB"/>
    <w:rsid w:val="008C6C41"/>
    <w:rsid w:val="008D14C6"/>
    <w:rsid w:val="008D1702"/>
    <w:rsid w:val="008D19D2"/>
    <w:rsid w:val="008D3D97"/>
    <w:rsid w:val="008D69E6"/>
    <w:rsid w:val="008E2744"/>
    <w:rsid w:val="008E3143"/>
    <w:rsid w:val="008E3782"/>
    <w:rsid w:val="008E4154"/>
    <w:rsid w:val="008F1800"/>
    <w:rsid w:val="008F2572"/>
    <w:rsid w:val="008F3477"/>
    <w:rsid w:val="008F434C"/>
    <w:rsid w:val="008F6470"/>
    <w:rsid w:val="009003A7"/>
    <w:rsid w:val="00900A27"/>
    <w:rsid w:val="00902D5B"/>
    <w:rsid w:val="00905AD1"/>
    <w:rsid w:val="00907317"/>
    <w:rsid w:val="009073D5"/>
    <w:rsid w:val="009100DB"/>
    <w:rsid w:val="00911AE2"/>
    <w:rsid w:val="0091263C"/>
    <w:rsid w:val="009131FA"/>
    <w:rsid w:val="009175CB"/>
    <w:rsid w:val="0092016A"/>
    <w:rsid w:val="0092789A"/>
    <w:rsid w:val="0093177C"/>
    <w:rsid w:val="00933F11"/>
    <w:rsid w:val="00936AD4"/>
    <w:rsid w:val="00936C3A"/>
    <w:rsid w:val="00936F4A"/>
    <w:rsid w:val="009400C0"/>
    <w:rsid w:val="00944A06"/>
    <w:rsid w:val="00945814"/>
    <w:rsid w:val="00946F38"/>
    <w:rsid w:val="00947F2E"/>
    <w:rsid w:val="00953280"/>
    <w:rsid w:val="00954ED0"/>
    <w:rsid w:val="00956991"/>
    <w:rsid w:val="0095710B"/>
    <w:rsid w:val="0096181C"/>
    <w:rsid w:val="00961916"/>
    <w:rsid w:val="00963234"/>
    <w:rsid w:val="009637FE"/>
    <w:rsid w:val="00963C1F"/>
    <w:rsid w:val="00965BF5"/>
    <w:rsid w:val="00965EA6"/>
    <w:rsid w:val="00965F3D"/>
    <w:rsid w:val="00965FB9"/>
    <w:rsid w:val="00967931"/>
    <w:rsid w:val="00971EB7"/>
    <w:rsid w:val="00972276"/>
    <w:rsid w:val="00972FF2"/>
    <w:rsid w:val="00973DA1"/>
    <w:rsid w:val="0097511F"/>
    <w:rsid w:val="00981F42"/>
    <w:rsid w:val="00982A14"/>
    <w:rsid w:val="00986B56"/>
    <w:rsid w:val="0099291A"/>
    <w:rsid w:val="00995F8E"/>
    <w:rsid w:val="0099613B"/>
    <w:rsid w:val="00996370"/>
    <w:rsid w:val="00997737"/>
    <w:rsid w:val="009A0317"/>
    <w:rsid w:val="009A045D"/>
    <w:rsid w:val="009A1481"/>
    <w:rsid w:val="009A5423"/>
    <w:rsid w:val="009A542C"/>
    <w:rsid w:val="009A665F"/>
    <w:rsid w:val="009A7352"/>
    <w:rsid w:val="009B1745"/>
    <w:rsid w:val="009B2711"/>
    <w:rsid w:val="009C05A7"/>
    <w:rsid w:val="009D0503"/>
    <w:rsid w:val="009D2EA0"/>
    <w:rsid w:val="009D3EA7"/>
    <w:rsid w:val="009D4735"/>
    <w:rsid w:val="009D4A33"/>
    <w:rsid w:val="009D5E4C"/>
    <w:rsid w:val="009E4B08"/>
    <w:rsid w:val="009E60D8"/>
    <w:rsid w:val="009F1E24"/>
    <w:rsid w:val="009F4A37"/>
    <w:rsid w:val="009F5BDC"/>
    <w:rsid w:val="00A02158"/>
    <w:rsid w:val="00A04ACA"/>
    <w:rsid w:val="00A064E1"/>
    <w:rsid w:val="00A16460"/>
    <w:rsid w:val="00A1664E"/>
    <w:rsid w:val="00A1729A"/>
    <w:rsid w:val="00A22C85"/>
    <w:rsid w:val="00A30FCB"/>
    <w:rsid w:val="00A36E42"/>
    <w:rsid w:val="00A3728E"/>
    <w:rsid w:val="00A43713"/>
    <w:rsid w:val="00A51665"/>
    <w:rsid w:val="00A5272A"/>
    <w:rsid w:val="00A56147"/>
    <w:rsid w:val="00A5694A"/>
    <w:rsid w:val="00A576ED"/>
    <w:rsid w:val="00A62625"/>
    <w:rsid w:val="00A626D6"/>
    <w:rsid w:val="00A65E2A"/>
    <w:rsid w:val="00A6635A"/>
    <w:rsid w:val="00A66CA5"/>
    <w:rsid w:val="00A71F93"/>
    <w:rsid w:val="00A73840"/>
    <w:rsid w:val="00A825EB"/>
    <w:rsid w:val="00A872C3"/>
    <w:rsid w:val="00A877C8"/>
    <w:rsid w:val="00A87A7A"/>
    <w:rsid w:val="00A92E10"/>
    <w:rsid w:val="00A97408"/>
    <w:rsid w:val="00AA0B70"/>
    <w:rsid w:val="00AA3A4F"/>
    <w:rsid w:val="00AA65FA"/>
    <w:rsid w:val="00AB0334"/>
    <w:rsid w:val="00AB1271"/>
    <w:rsid w:val="00AB1394"/>
    <w:rsid w:val="00AB25EB"/>
    <w:rsid w:val="00AB5D4D"/>
    <w:rsid w:val="00AB744D"/>
    <w:rsid w:val="00AC3B48"/>
    <w:rsid w:val="00AC3D67"/>
    <w:rsid w:val="00AC4155"/>
    <w:rsid w:val="00AC4246"/>
    <w:rsid w:val="00AC4DEB"/>
    <w:rsid w:val="00AD0661"/>
    <w:rsid w:val="00AD160D"/>
    <w:rsid w:val="00AD1985"/>
    <w:rsid w:val="00AD201B"/>
    <w:rsid w:val="00AD3E64"/>
    <w:rsid w:val="00AD4B95"/>
    <w:rsid w:val="00AD5142"/>
    <w:rsid w:val="00AD690C"/>
    <w:rsid w:val="00AE025E"/>
    <w:rsid w:val="00AE06A5"/>
    <w:rsid w:val="00AE0778"/>
    <w:rsid w:val="00AE0BEA"/>
    <w:rsid w:val="00AF4AB0"/>
    <w:rsid w:val="00AF5E29"/>
    <w:rsid w:val="00B0065F"/>
    <w:rsid w:val="00B020A2"/>
    <w:rsid w:val="00B02888"/>
    <w:rsid w:val="00B05CC9"/>
    <w:rsid w:val="00B0795D"/>
    <w:rsid w:val="00B11C43"/>
    <w:rsid w:val="00B14676"/>
    <w:rsid w:val="00B239D0"/>
    <w:rsid w:val="00B241E3"/>
    <w:rsid w:val="00B24458"/>
    <w:rsid w:val="00B2531B"/>
    <w:rsid w:val="00B2607C"/>
    <w:rsid w:val="00B31E31"/>
    <w:rsid w:val="00B32D8A"/>
    <w:rsid w:val="00B33E41"/>
    <w:rsid w:val="00B34D68"/>
    <w:rsid w:val="00B3791F"/>
    <w:rsid w:val="00B421AF"/>
    <w:rsid w:val="00B42B09"/>
    <w:rsid w:val="00B42F4D"/>
    <w:rsid w:val="00B44429"/>
    <w:rsid w:val="00B44B10"/>
    <w:rsid w:val="00B455D9"/>
    <w:rsid w:val="00B473DC"/>
    <w:rsid w:val="00B5107C"/>
    <w:rsid w:val="00B52003"/>
    <w:rsid w:val="00B5311C"/>
    <w:rsid w:val="00B5438E"/>
    <w:rsid w:val="00B5670D"/>
    <w:rsid w:val="00B56B9F"/>
    <w:rsid w:val="00B62169"/>
    <w:rsid w:val="00B62F16"/>
    <w:rsid w:val="00B64F34"/>
    <w:rsid w:val="00B65369"/>
    <w:rsid w:val="00B65941"/>
    <w:rsid w:val="00B6677B"/>
    <w:rsid w:val="00B66E43"/>
    <w:rsid w:val="00B67D14"/>
    <w:rsid w:val="00B70438"/>
    <w:rsid w:val="00B71DE1"/>
    <w:rsid w:val="00B724BE"/>
    <w:rsid w:val="00B74173"/>
    <w:rsid w:val="00B74384"/>
    <w:rsid w:val="00B7538A"/>
    <w:rsid w:val="00B75E4D"/>
    <w:rsid w:val="00B76601"/>
    <w:rsid w:val="00B8008F"/>
    <w:rsid w:val="00B810A1"/>
    <w:rsid w:val="00B8207D"/>
    <w:rsid w:val="00B82809"/>
    <w:rsid w:val="00B832F4"/>
    <w:rsid w:val="00B846AA"/>
    <w:rsid w:val="00B84EE9"/>
    <w:rsid w:val="00B863B2"/>
    <w:rsid w:val="00B87CB3"/>
    <w:rsid w:val="00B90C96"/>
    <w:rsid w:val="00B910CB"/>
    <w:rsid w:val="00B91FC4"/>
    <w:rsid w:val="00B96741"/>
    <w:rsid w:val="00BA0CAD"/>
    <w:rsid w:val="00BA17B0"/>
    <w:rsid w:val="00BA29ED"/>
    <w:rsid w:val="00BA3ED3"/>
    <w:rsid w:val="00BA7F14"/>
    <w:rsid w:val="00BB0195"/>
    <w:rsid w:val="00BB2171"/>
    <w:rsid w:val="00BB3623"/>
    <w:rsid w:val="00BB4240"/>
    <w:rsid w:val="00BB6940"/>
    <w:rsid w:val="00BB7AAA"/>
    <w:rsid w:val="00BC2384"/>
    <w:rsid w:val="00BC6161"/>
    <w:rsid w:val="00BC6828"/>
    <w:rsid w:val="00BC6A24"/>
    <w:rsid w:val="00BC7DA1"/>
    <w:rsid w:val="00BD13A4"/>
    <w:rsid w:val="00BD13E5"/>
    <w:rsid w:val="00BD25D0"/>
    <w:rsid w:val="00BD5F2C"/>
    <w:rsid w:val="00BE1384"/>
    <w:rsid w:val="00BE2015"/>
    <w:rsid w:val="00BE28BD"/>
    <w:rsid w:val="00BE344C"/>
    <w:rsid w:val="00BE76B1"/>
    <w:rsid w:val="00BF23B4"/>
    <w:rsid w:val="00BF2A1E"/>
    <w:rsid w:val="00BF5ED0"/>
    <w:rsid w:val="00BF6618"/>
    <w:rsid w:val="00C01829"/>
    <w:rsid w:val="00C02A34"/>
    <w:rsid w:val="00C02D5B"/>
    <w:rsid w:val="00C033DA"/>
    <w:rsid w:val="00C04B61"/>
    <w:rsid w:val="00C0577B"/>
    <w:rsid w:val="00C069AD"/>
    <w:rsid w:val="00C15D70"/>
    <w:rsid w:val="00C22A61"/>
    <w:rsid w:val="00C22E5F"/>
    <w:rsid w:val="00C23C88"/>
    <w:rsid w:val="00C24CE5"/>
    <w:rsid w:val="00C26A85"/>
    <w:rsid w:val="00C32C66"/>
    <w:rsid w:val="00C33CD4"/>
    <w:rsid w:val="00C3499A"/>
    <w:rsid w:val="00C35493"/>
    <w:rsid w:val="00C35569"/>
    <w:rsid w:val="00C40A94"/>
    <w:rsid w:val="00C416A1"/>
    <w:rsid w:val="00C41947"/>
    <w:rsid w:val="00C52EA6"/>
    <w:rsid w:val="00C546F1"/>
    <w:rsid w:val="00C55092"/>
    <w:rsid w:val="00C55A21"/>
    <w:rsid w:val="00C60400"/>
    <w:rsid w:val="00C61490"/>
    <w:rsid w:val="00C6203F"/>
    <w:rsid w:val="00C646CB"/>
    <w:rsid w:val="00C64B08"/>
    <w:rsid w:val="00C65B27"/>
    <w:rsid w:val="00C70925"/>
    <w:rsid w:val="00C71AF8"/>
    <w:rsid w:val="00C7459B"/>
    <w:rsid w:val="00C75E8F"/>
    <w:rsid w:val="00C76731"/>
    <w:rsid w:val="00C775C7"/>
    <w:rsid w:val="00C814F7"/>
    <w:rsid w:val="00C81502"/>
    <w:rsid w:val="00C81FDE"/>
    <w:rsid w:val="00C83835"/>
    <w:rsid w:val="00C83C6B"/>
    <w:rsid w:val="00C84EA8"/>
    <w:rsid w:val="00C91502"/>
    <w:rsid w:val="00C923A5"/>
    <w:rsid w:val="00C95598"/>
    <w:rsid w:val="00C963BE"/>
    <w:rsid w:val="00C96871"/>
    <w:rsid w:val="00CA4886"/>
    <w:rsid w:val="00CA5D9F"/>
    <w:rsid w:val="00CA5E14"/>
    <w:rsid w:val="00CA6473"/>
    <w:rsid w:val="00CA79BD"/>
    <w:rsid w:val="00CB6D49"/>
    <w:rsid w:val="00CB7F29"/>
    <w:rsid w:val="00CC1A1A"/>
    <w:rsid w:val="00CC5295"/>
    <w:rsid w:val="00CC5B97"/>
    <w:rsid w:val="00CC5FAE"/>
    <w:rsid w:val="00CC6984"/>
    <w:rsid w:val="00CD0293"/>
    <w:rsid w:val="00CD02D5"/>
    <w:rsid w:val="00CD06D2"/>
    <w:rsid w:val="00CD5B5F"/>
    <w:rsid w:val="00CD6142"/>
    <w:rsid w:val="00CE61D3"/>
    <w:rsid w:val="00CF275F"/>
    <w:rsid w:val="00CF4198"/>
    <w:rsid w:val="00CF7EC4"/>
    <w:rsid w:val="00D003BF"/>
    <w:rsid w:val="00D0298D"/>
    <w:rsid w:val="00D04FDA"/>
    <w:rsid w:val="00D0555B"/>
    <w:rsid w:val="00D06B66"/>
    <w:rsid w:val="00D121D9"/>
    <w:rsid w:val="00D173F6"/>
    <w:rsid w:val="00D265A8"/>
    <w:rsid w:val="00D30C73"/>
    <w:rsid w:val="00D316FF"/>
    <w:rsid w:val="00D339AC"/>
    <w:rsid w:val="00D349CC"/>
    <w:rsid w:val="00D3673B"/>
    <w:rsid w:val="00D42EDD"/>
    <w:rsid w:val="00D470EC"/>
    <w:rsid w:val="00D47366"/>
    <w:rsid w:val="00D51FF3"/>
    <w:rsid w:val="00D527C9"/>
    <w:rsid w:val="00D52EF0"/>
    <w:rsid w:val="00D54F96"/>
    <w:rsid w:val="00D552CB"/>
    <w:rsid w:val="00D55483"/>
    <w:rsid w:val="00D6209B"/>
    <w:rsid w:val="00D62634"/>
    <w:rsid w:val="00D6303F"/>
    <w:rsid w:val="00D65CBC"/>
    <w:rsid w:val="00D70636"/>
    <w:rsid w:val="00D71800"/>
    <w:rsid w:val="00D7250C"/>
    <w:rsid w:val="00D72C67"/>
    <w:rsid w:val="00D74EB0"/>
    <w:rsid w:val="00D763ED"/>
    <w:rsid w:val="00D76CC3"/>
    <w:rsid w:val="00D84813"/>
    <w:rsid w:val="00D87F60"/>
    <w:rsid w:val="00D902EB"/>
    <w:rsid w:val="00D903A5"/>
    <w:rsid w:val="00D92ADA"/>
    <w:rsid w:val="00D93885"/>
    <w:rsid w:val="00D94DBE"/>
    <w:rsid w:val="00D953AD"/>
    <w:rsid w:val="00D96171"/>
    <w:rsid w:val="00D9667E"/>
    <w:rsid w:val="00D96953"/>
    <w:rsid w:val="00DA077A"/>
    <w:rsid w:val="00DA1553"/>
    <w:rsid w:val="00DA3210"/>
    <w:rsid w:val="00DA5373"/>
    <w:rsid w:val="00DB1433"/>
    <w:rsid w:val="00DB14DA"/>
    <w:rsid w:val="00DB2B8E"/>
    <w:rsid w:val="00DB3036"/>
    <w:rsid w:val="00DC0EC3"/>
    <w:rsid w:val="00DC63DD"/>
    <w:rsid w:val="00DC6457"/>
    <w:rsid w:val="00DC73C9"/>
    <w:rsid w:val="00DC761A"/>
    <w:rsid w:val="00DD4376"/>
    <w:rsid w:val="00DD4827"/>
    <w:rsid w:val="00DD4F62"/>
    <w:rsid w:val="00DD541C"/>
    <w:rsid w:val="00DE0A99"/>
    <w:rsid w:val="00DE1F0D"/>
    <w:rsid w:val="00DE2128"/>
    <w:rsid w:val="00DE218F"/>
    <w:rsid w:val="00DE4037"/>
    <w:rsid w:val="00DE7D2A"/>
    <w:rsid w:val="00DF050B"/>
    <w:rsid w:val="00DF10F5"/>
    <w:rsid w:val="00DF1857"/>
    <w:rsid w:val="00DF2901"/>
    <w:rsid w:val="00DF38DA"/>
    <w:rsid w:val="00DF4A32"/>
    <w:rsid w:val="00DF5783"/>
    <w:rsid w:val="00DF6FCF"/>
    <w:rsid w:val="00E00547"/>
    <w:rsid w:val="00E01282"/>
    <w:rsid w:val="00E013E0"/>
    <w:rsid w:val="00E04F66"/>
    <w:rsid w:val="00E05032"/>
    <w:rsid w:val="00E050FA"/>
    <w:rsid w:val="00E107E5"/>
    <w:rsid w:val="00E11297"/>
    <w:rsid w:val="00E131F2"/>
    <w:rsid w:val="00E13F2A"/>
    <w:rsid w:val="00E175A0"/>
    <w:rsid w:val="00E23998"/>
    <w:rsid w:val="00E25E86"/>
    <w:rsid w:val="00E3009D"/>
    <w:rsid w:val="00E32DEE"/>
    <w:rsid w:val="00E361DE"/>
    <w:rsid w:val="00E3681B"/>
    <w:rsid w:val="00E4386C"/>
    <w:rsid w:val="00E44144"/>
    <w:rsid w:val="00E44DAC"/>
    <w:rsid w:val="00E647F8"/>
    <w:rsid w:val="00E64E37"/>
    <w:rsid w:val="00E65678"/>
    <w:rsid w:val="00E67D12"/>
    <w:rsid w:val="00E7080A"/>
    <w:rsid w:val="00E71371"/>
    <w:rsid w:val="00E7311B"/>
    <w:rsid w:val="00E7375C"/>
    <w:rsid w:val="00E74D50"/>
    <w:rsid w:val="00E75A8C"/>
    <w:rsid w:val="00E77CDD"/>
    <w:rsid w:val="00E800B2"/>
    <w:rsid w:val="00E81ADD"/>
    <w:rsid w:val="00E85637"/>
    <w:rsid w:val="00E87055"/>
    <w:rsid w:val="00E936D0"/>
    <w:rsid w:val="00E96E18"/>
    <w:rsid w:val="00E9785C"/>
    <w:rsid w:val="00EA1390"/>
    <w:rsid w:val="00EA6496"/>
    <w:rsid w:val="00EA7019"/>
    <w:rsid w:val="00EB07DF"/>
    <w:rsid w:val="00EB1C37"/>
    <w:rsid w:val="00EB335F"/>
    <w:rsid w:val="00EB37BD"/>
    <w:rsid w:val="00EB6A8B"/>
    <w:rsid w:val="00EC0973"/>
    <w:rsid w:val="00EC2265"/>
    <w:rsid w:val="00EC4DA6"/>
    <w:rsid w:val="00ED0232"/>
    <w:rsid w:val="00ED1E07"/>
    <w:rsid w:val="00ED6AD7"/>
    <w:rsid w:val="00ED7782"/>
    <w:rsid w:val="00EE0AB3"/>
    <w:rsid w:val="00EE1041"/>
    <w:rsid w:val="00EE198E"/>
    <w:rsid w:val="00EE19F1"/>
    <w:rsid w:val="00EE72A0"/>
    <w:rsid w:val="00EE7EB2"/>
    <w:rsid w:val="00EF07D4"/>
    <w:rsid w:val="00EF257C"/>
    <w:rsid w:val="00EF401D"/>
    <w:rsid w:val="00EF45C2"/>
    <w:rsid w:val="00F04028"/>
    <w:rsid w:val="00F048AF"/>
    <w:rsid w:val="00F07581"/>
    <w:rsid w:val="00F10E7E"/>
    <w:rsid w:val="00F1204E"/>
    <w:rsid w:val="00F12660"/>
    <w:rsid w:val="00F127C6"/>
    <w:rsid w:val="00F231ED"/>
    <w:rsid w:val="00F23FAB"/>
    <w:rsid w:val="00F2403A"/>
    <w:rsid w:val="00F2538D"/>
    <w:rsid w:val="00F2600B"/>
    <w:rsid w:val="00F260EC"/>
    <w:rsid w:val="00F30804"/>
    <w:rsid w:val="00F30B4B"/>
    <w:rsid w:val="00F31F5A"/>
    <w:rsid w:val="00F33284"/>
    <w:rsid w:val="00F34812"/>
    <w:rsid w:val="00F35A4D"/>
    <w:rsid w:val="00F365C7"/>
    <w:rsid w:val="00F40093"/>
    <w:rsid w:val="00F4124A"/>
    <w:rsid w:val="00F50960"/>
    <w:rsid w:val="00F50BB1"/>
    <w:rsid w:val="00F54A24"/>
    <w:rsid w:val="00F55CEF"/>
    <w:rsid w:val="00F574F2"/>
    <w:rsid w:val="00F5757D"/>
    <w:rsid w:val="00F6029D"/>
    <w:rsid w:val="00F60EFD"/>
    <w:rsid w:val="00F62E02"/>
    <w:rsid w:val="00F65148"/>
    <w:rsid w:val="00F65EBE"/>
    <w:rsid w:val="00F711C2"/>
    <w:rsid w:val="00F7169C"/>
    <w:rsid w:val="00F753F3"/>
    <w:rsid w:val="00F769E2"/>
    <w:rsid w:val="00F835BF"/>
    <w:rsid w:val="00F86EB7"/>
    <w:rsid w:val="00F91A3F"/>
    <w:rsid w:val="00FA061C"/>
    <w:rsid w:val="00FA0B45"/>
    <w:rsid w:val="00FA2CFD"/>
    <w:rsid w:val="00FA4595"/>
    <w:rsid w:val="00FB1D6A"/>
    <w:rsid w:val="00FB340A"/>
    <w:rsid w:val="00FB389C"/>
    <w:rsid w:val="00FB3C18"/>
    <w:rsid w:val="00FB7CDE"/>
    <w:rsid w:val="00FB7F03"/>
    <w:rsid w:val="00FB7FB0"/>
    <w:rsid w:val="00FC4CE1"/>
    <w:rsid w:val="00FC5A07"/>
    <w:rsid w:val="00FC6937"/>
    <w:rsid w:val="00FD281A"/>
    <w:rsid w:val="00FD686A"/>
    <w:rsid w:val="00FE31CC"/>
    <w:rsid w:val="00FE3339"/>
    <w:rsid w:val="00FE49B0"/>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A97408"/>
    <w:pPr>
      <w:spacing w:after="0" w:line="240" w:lineRule="auto"/>
    </w:pPr>
  </w:style>
  <w:style w:type="character" w:customStyle="1" w:styleId="Nevyeenzmnka2">
    <w:name w:val="Nevyřešená zmínka2"/>
    <w:basedOn w:val="Standardnpsmoodstavce"/>
    <w:uiPriority w:val="99"/>
    <w:semiHidden/>
    <w:unhideWhenUsed/>
    <w:rsid w:val="00954ED0"/>
    <w:rPr>
      <w:color w:val="808080"/>
      <w:shd w:val="clear" w:color="auto" w:fill="E6E6E6"/>
    </w:rPr>
  </w:style>
  <w:style w:type="character" w:customStyle="1" w:styleId="Nevyeenzmnka3">
    <w:name w:val="Nevyřešená zmínka3"/>
    <w:basedOn w:val="Standardnpsmoodstavce"/>
    <w:uiPriority w:val="99"/>
    <w:semiHidden/>
    <w:unhideWhenUsed/>
    <w:rsid w:val="007352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zso.cz/csu/czso/pmz_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zso.cz/csu/czso/ipc_c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setreni-prumernych-cen-vybranych-vyrobku-pohonne-hmoty-a-topne-oleje-casove-rad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zso.cz/csu/czso/isc_c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B3392A-6357-45E2-B331-58F25C889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6769</Words>
  <Characters>39942</Characters>
  <Application>Microsoft Office Word</Application>
  <DocSecurity>0</DocSecurity>
  <Lines>332</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Richard Volín</cp:lastModifiedBy>
  <cp:revision>2</cp:revision>
  <cp:lastPrinted>2018-06-25T18:44:00Z</cp:lastPrinted>
  <dcterms:created xsi:type="dcterms:W3CDTF">2020-06-26T13:29:00Z</dcterms:created>
  <dcterms:modified xsi:type="dcterms:W3CDTF">2020-06-26T13:29:00Z</dcterms:modified>
</cp:coreProperties>
</file>